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41"/>
        <w:ind w:left="4536" w:firstLine="0"/>
        <w:jc w:val="left"/>
        <w:rPr>
          <w:sz w:val="20"/>
          <w:szCs w:val="20"/>
        </w:rPr>
      </w:pPr>
      <w:r>
        <w:rPr>
          <w:sz w:val="20"/>
          <w:szCs w:val="20"/>
        </w:rPr>
        <w:t xml:space="preserve">Приложение</w:t>
      </w:r>
      <w:r>
        <w:rPr>
          <w:sz w:val="20"/>
          <w:szCs w:val="20"/>
        </w:rPr>
        <w:t xml:space="preserve"> 2</w:t>
      </w:r>
      <w:r>
        <w:rPr>
          <w:sz w:val="20"/>
          <w:szCs w:val="20"/>
        </w:rPr>
      </w:r>
      <w:r>
        <w:rPr>
          <w:sz w:val="20"/>
          <w:szCs w:val="20"/>
        </w:rPr>
      </w:r>
    </w:p>
    <w:p>
      <w:pPr>
        <w:pStyle w:val="1020"/>
        <w:ind w:left="4536"/>
        <w:rPr>
          <w:rFonts w:ascii="Times New Roman" w:hAnsi="Times New Roman" w:cs="Times New Roman"/>
          <w:iCs/>
          <w:sz w:val="20"/>
          <w:szCs w:val="20"/>
          <w:lang w:eastAsia="ru-RU"/>
        </w:rPr>
      </w:pPr>
      <w:r>
        <w:rPr>
          <w:rFonts w:ascii="Times New Roman" w:hAnsi="Times New Roman" w:cs="Times New Roman"/>
          <w:sz w:val="20"/>
          <w:szCs w:val="20"/>
        </w:rPr>
        <w:t xml:space="preserve">к Условиям </w:t>
      </w:r>
      <w:r>
        <w:rPr>
          <w:rFonts w:ascii="Times New Roman" w:hAnsi="Times New Roman" w:cs="Times New Roman"/>
          <w:iCs/>
          <w:sz w:val="20"/>
          <w:szCs w:val="20"/>
        </w:rPr>
        <w:t xml:space="preserve">дистанционного банковского обслуживания юридических лиц и индивидуальных предпринимателей </w:t>
        <w:br w:type="textWrapping" w:clear="all"/>
        <w:t xml:space="preserve">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cs="Times New Roman"/>
          <w:iCs/>
          <w:sz w:val="20"/>
          <w:szCs w:val="20"/>
          <w:lang w:eastAsia="ru-RU"/>
        </w:rPr>
      </w:r>
      <w:r>
        <w:rPr>
          <w:rFonts w:ascii="Times New Roman" w:hAnsi="Times New Roman" w:cs="Times New Roman"/>
          <w:iCs/>
          <w:sz w:val="20"/>
          <w:szCs w:val="20"/>
          <w:lang w:eastAsia="ru-RU"/>
        </w:rPr>
      </w:r>
    </w:p>
    <w:p>
      <w:pPr>
        <w:pStyle w:val="1020"/>
        <w:ind w:left="4536"/>
        <w:rPr>
          <w:rFonts w:ascii="Times New Roman" w:hAnsi="Times New Roman" w:cs="Times New Roman"/>
          <w:sz w:val="20"/>
          <w:szCs w:val="20"/>
        </w:rPr>
      </w:pPr>
      <w:r>
        <w:rPr>
          <w:rFonts w:ascii="Times New Roman" w:hAnsi="Times New Roman" w:cs="Times New Roman"/>
          <w:iCs/>
          <w:sz w:val="20"/>
          <w:szCs w:val="20"/>
        </w:rPr>
        <w:t xml:space="preserve">(приказ АО «Россельхозбанк» от 24.10.2023 № 2036-ОД)</w:t>
      </w:r>
      <w:r>
        <w:rPr>
          <w:rFonts w:ascii="Times New Roman" w:hAnsi="Times New Roman" w:cs="Times New Roman"/>
          <w:sz w:val="20"/>
          <w:szCs w:val="20"/>
        </w:rPr>
      </w:r>
      <w:r>
        <w:rPr>
          <w:rFonts w:ascii="Times New Roman" w:hAnsi="Times New Roman" w:cs="Times New Roman"/>
          <w:sz w:val="20"/>
          <w:szCs w:val="20"/>
        </w:rPr>
      </w:r>
    </w:p>
    <w:p>
      <w:pPr>
        <w:jc w:val="center"/>
        <w:rPr>
          <w:rFonts w:ascii="Times New Roman" w:hAnsi="Times New Roman" w:cs="Times New Roman"/>
          <w:b/>
          <w:bCs/>
          <w:i/>
          <w:sz w:val="24"/>
          <w:szCs w:val="24"/>
        </w:rPr>
      </w:pPr>
      <w:r>
        <w:rPr>
          <w:rFonts w:ascii="Times New Roman" w:hAnsi="Times New Roman" w:cs="Times New Roman"/>
          <w:i/>
          <w:sz w:val="20"/>
          <w:szCs w:val="20"/>
        </w:rPr>
      </w:r>
      <w:r>
        <w:rPr>
          <w:rFonts w:ascii="Times New Roman" w:hAnsi="Times New Roman" w:cs="Times New Roman"/>
          <w:b/>
          <w:bCs/>
          <w:sz w:val="24"/>
          <w:szCs w:val="24"/>
        </w:rPr>
      </w:r>
      <w:r>
        <w:rPr>
          <w:rFonts w:ascii="Times New Roman" w:hAnsi="Times New Roman" w:cs="Times New Roman"/>
          <w:i/>
          <w:sz w:val="20"/>
          <w:szCs w:val="20"/>
        </w:rPr>
      </w:r>
    </w:p>
    <w:p>
      <w:pPr>
        <w:pStyle w:val="1020"/>
        <w:jc w:val="center"/>
        <w:rPr>
          <w:rFonts w:ascii="Times New Roman" w:hAnsi="Times New Roman" w:cs="Times New Roman"/>
          <w:b/>
          <w:bCs/>
          <w:sz w:val="24"/>
          <w:szCs w:val="24"/>
        </w:rPr>
      </w:pPr>
      <w:r>
        <w:rPr>
          <w:rFonts w:ascii="Times New Roman" w:hAnsi="Times New Roman" w:cs="Times New Roman"/>
          <w:b/>
          <w:bCs/>
          <w:sz w:val="24"/>
          <w:szCs w:val="24"/>
        </w:rPr>
        <w:t xml:space="preserve">Регламент</w:t>
      </w:r>
      <w:r>
        <w:rPr>
          <w:rFonts w:ascii="Times New Roman" w:hAnsi="Times New Roman" w:cs="Times New Roman"/>
          <w:b/>
          <w:bCs/>
          <w:sz w:val="24"/>
          <w:szCs w:val="24"/>
        </w:rPr>
      </w:r>
      <w:r>
        <w:rPr>
          <w:rFonts w:ascii="Times New Roman" w:hAnsi="Times New Roman" w:cs="Times New Roman"/>
          <w:b/>
          <w:bCs/>
          <w:sz w:val="24"/>
          <w:szCs w:val="24"/>
        </w:rPr>
      </w:r>
    </w:p>
    <w:p>
      <w:pPr>
        <w:pStyle w:val="1062"/>
        <w:jc w:val="center"/>
        <w:rPr>
          <w:rFonts w:ascii="Times New Roman" w:hAnsi="Times New Roman" w:cs="Times New Roman"/>
          <w:b/>
          <w:bCs/>
          <w:sz w:val="24"/>
          <w:szCs w:val="24"/>
        </w:rPr>
      </w:pPr>
      <w:r>
        <w:rPr>
          <w:rFonts w:ascii="Times New Roman" w:hAnsi="Times New Roman" w:cs="Times New Roman"/>
          <w:b/>
          <w:bCs/>
          <w:sz w:val="24"/>
          <w:szCs w:val="24"/>
        </w:rPr>
        <w:t xml:space="preserve">предоставления, использования и обслуживания </w:t>
      </w:r>
      <w:r>
        <w:rPr>
          <w:rFonts w:ascii="Times New Roman" w:hAnsi="Times New Roman" w:cs="Times New Roman"/>
          <w:b/>
          <w:bCs/>
          <w:sz w:val="24"/>
          <w:szCs w:val="24"/>
        </w:rPr>
      </w:r>
      <w:r>
        <w:rPr>
          <w:rFonts w:ascii="Times New Roman" w:hAnsi="Times New Roman" w:cs="Times New Roman"/>
          <w:b/>
          <w:bCs/>
          <w:sz w:val="24"/>
          <w:szCs w:val="24"/>
        </w:rPr>
      </w:r>
    </w:p>
    <w:p>
      <w:pPr>
        <w:pStyle w:val="1062"/>
        <w:jc w:val="center"/>
        <w:rPr>
          <w:rFonts w:ascii="Times New Roman" w:hAnsi="Times New Roman" w:cs="Times New Roman"/>
          <w:b/>
          <w:bCs/>
          <w:sz w:val="24"/>
          <w:szCs w:val="24"/>
        </w:rPr>
      </w:pPr>
      <w:r>
        <w:rPr>
          <w:rFonts w:ascii="Times New Roman" w:hAnsi="Times New Roman" w:cs="Times New Roman"/>
          <w:b/>
          <w:bCs/>
          <w:sz w:val="24"/>
          <w:szCs w:val="24"/>
        </w:rPr>
        <w:t xml:space="preserve">ИС Свой Бизнес</w:t>
      </w:r>
      <w:r>
        <w:t xml:space="preserve"> </w:t>
      </w:r>
      <w:r>
        <w:rPr>
          <w:rFonts w:ascii="Times New Roman" w:hAnsi="Times New Roman" w:cs="Times New Roman"/>
          <w:b/>
          <w:bCs/>
          <w:sz w:val="24"/>
          <w:szCs w:val="24"/>
        </w:rPr>
        <w:t xml:space="preserve">в </w:t>
      </w:r>
      <w:r>
        <w:rPr>
          <w:rFonts w:ascii="Times New Roman" w:hAnsi="Times New Roman" w:cs="Times New Roman"/>
          <w:b/>
          <w:bCs/>
          <w:sz w:val="24"/>
          <w:szCs w:val="24"/>
        </w:rPr>
        <w:t xml:space="preserve">АО</w:t>
      </w:r>
      <w:r>
        <w:rPr>
          <w:rFonts w:ascii="Times New Roman" w:hAnsi="Times New Roman" w:cs="Times New Roman"/>
          <w:b/>
          <w:bCs/>
          <w:sz w:val="24"/>
          <w:szCs w:val="24"/>
        </w:rPr>
        <w:t xml:space="preserve"> «Россельхозбанк»</w:t>
      </w:r>
      <w:r>
        <w:rPr>
          <w:rFonts w:ascii="Times New Roman" w:hAnsi="Times New Roman" w:cs="Times New Roman"/>
          <w:b/>
          <w:bCs/>
          <w:sz w:val="24"/>
          <w:szCs w:val="24"/>
        </w:rPr>
      </w:r>
      <w:r>
        <w:rPr>
          <w:rFonts w:ascii="Times New Roman" w:hAnsi="Times New Roman" w:cs="Times New Roman"/>
          <w:b/>
          <w:bCs/>
          <w:sz w:val="24"/>
          <w:szCs w:val="24"/>
        </w:rPr>
      </w:r>
    </w:p>
    <w:p>
      <w:pPr>
        <w:pStyle w:val="1020"/>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20"/>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20"/>
        <w:jc w:val="center"/>
        <w:spacing w:after="120"/>
        <w:rPr>
          <w:rFonts w:ascii="Times New Roman" w:hAnsi="Times New Roman" w:cs="Times New Roman"/>
          <w:b/>
          <w:bCs/>
          <w:sz w:val="24"/>
          <w:szCs w:val="24"/>
        </w:rPr>
      </w:pPr>
      <w:r>
        <w:rPr>
          <w:rFonts w:ascii="Times New Roman" w:hAnsi="Times New Roman" w:cs="Times New Roman"/>
          <w:b/>
          <w:bCs/>
          <w:sz w:val="24"/>
          <w:szCs w:val="24"/>
        </w:rPr>
        <w:t xml:space="preserve">1. Общие положения</w:t>
      </w:r>
      <w:r>
        <w:rPr>
          <w:rFonts w:ascii="Times New Roman" w:hAnsi="Times New Roman" w:cs="Times New Roman"/>
          <w:b/>
          <w:bCs/>
          <w:sz w:val="24"/>
          <w:szCs w:val="24"/>
        </w:rPr>
      </w:r>
      <w:r>
        <w:rPr>
          <w:rFonts w:ascii="Times New Roman" w:hAnsi="Times New Roman" w:cs="Times New Roman"/>
          <w:b/>
          <w:bCs/>
          <w:sz w:val="24"/>
          <w:szCs w:val="24"/>
        </w:rPr>
      </w:r>
    </w:p>
    <w:p>
      <w:pPr>
        <w:pStyle w:val="1020"/>
        <w:ind w:firstLine="709"/>
        <w:jc w:val="both"/>
        <w:rPr>
          <w:rFonts w:ascii="Times New Roman" w:hAnsi="Times New Roman" w:cs="Times New Roman"/>
          <w:sz w:val="24"/>
          <w:szCs w:val="24"/>
        </w:rPr>
      </w:pPr>
      <w:r>
        <w:rPr>
          <w:rFonts w:ascii="Times New Roman" w:hAnsi="Times New Roman" w:cs="Times New Roman"/>
          <w:bCs/>
          <w:sz w:val="24"/>
          <w:szCs w:val="24"/>
        </w:rPr>
        <w:t xml:space="preserve">Настоящий Регламент устанавливает порядок подключения Клиента к </w:t>
      </w:r>
      <w:r>
        <w:rPr>
          <w:rFonts w:ascii="Times New Roman" w:hAnsi="Times New Roman" w:cs="Times New Roman"/>
          <w:bCs/>
          <w:sz w:val="24"/>
          <w:szCs w:val="24"/>
        </w:rPr>
        <w:t xml:space="preserve">ИС Свой Бизнес</w:t>
      </w:r>
      <w:r>
        <w:rPr>
          <w:rFonts w:ascii="Times New Roman" w:hAnsi="Times New Roman" w:cs="Times New Roman"/>
          <w:bCs/>
          <w:sz w:val="24"/>
          <w:szCs w:val="24"/>
        </w:rPr>
        <w:t xml:space="preserve">, </w:t>
      </w:r>
      <w:r>
        <w:rPr>
          <w:rFonts w:ascii="Times New Roman" w:hAnsi="Times New Roman" w:cs="Times New Roman"/>
          <w:bCs/>
          <w:sz w:val="24"/>
          <w:szCs w:val="24"/>
        </w:rPr>
        <w:t xml:space="preserve">порядок обращения с </w:t>
      </w:r>
      <w:r>
        <w:rPr>
          <w:rFonts w:ascii="Times New Roman" w:hAnsi="Times New Roman" w:cs="Times New Roman"/>
          <w:bCs/>
          <w:sz w:val="24"/>
          <w:szCs w:val="24"/>
        </w:rPr>
        <w:t xml:space="preserve">СКЗИ</w:t>
      </w:r>
      <w:r>
        <w:rPr>
          <w:rFonts w:ascii="Times New Roman" w:hAnsi="Times New Roman" w:cs="Times New Roman"/>
          <w:bCs/>
          <w:sz w:val="24"/>
          <w:szCs w:val="24"/>
        </w:rPr>
        <w:t xml:space="preserve">, ключами </w:t>
      </w:r>
      <w:r>
        <w:rPr>
          <w:rFonts w:ascii="Times New Roman" w:hAnsi="Times New Roman" w:cs="Times New Roman"/>
          <w:bCs/>
          <w:sz w:val="24"/>
          <w:szCs w:val="24"/>
        </w:rPr>
        <w:t xml:space="preserve">ЭП</w:t>
      </w:r>
      <w:r>
        <w:rPr>
          <w:rFonts w:ascii="Times New Roman" w:hAnsi="Times New Roman" w:cs="Times New Roman"/>
          <w:bCs/>
          <w:sz w:val="24"/>
          <w:szCs w:val="24"/>
        </w:rPr>
        <w:t xml:space="preserve">,</w:t>
      </w:r>
      <w:r>
        <w:rPr>
          <w:rFonts w:ascii="Times New Roman" w:hAnsi="Times New Roman" w:cs="Times New Roman"/>
          <w:bCs/>
          <w:sz w:val="24"/>
          <w:szCs w:val="24"/>
        </w:rPr>
        <w:t xml:space="preserve"> </w:t>
      </w:r>
      <w:r>
        <w:rPr>
          <w:rFonts w:ascii="Times New Roman" w:hAnsi="Times New Roman" w:cs="Times New Roman"/>
          <w:bCs/>
          <w:sz w:val="24"/>
          <w:szCs w:val="24"/>
        </w:rPr>
        <w:t xml:space="preserve">Аутентификационными данными </w:t>
      </w:r>
      <w:r>
        <w:rPr>
          <w:rFonts w:ascii="Times New Roman" w:hAnsi="Times New Roman" w:cs="Times New Roman"/>
          <w:bCs/>
          <w:sz w:val="24"/>
          <w:szCs w:val="24"/>
        </w:rPr>
        <w:br w:type="textWrapping" w:clear="all"/>
      </w:r>
      <w:r>
        <w:rPr>
          <w:rFonts w:ascii="Times New Roman" w:hAnsi="Times New Roman" w:cs="Times New Roman"/>
          <w:bCs/>
          <w:sz w:val="24"/>
          <w:szCs w:val="24"/>
        </w:rPr>
        <w:t xml:space="preserve">и Средствами подтверждения</w:t>
      </w:r>
      <w:r>
        <w:rPr>
          <w:rFonts w:ascii="Times New Roman" w:hAnsi="Times New Roman" w:cs="Times New Roman"/>
          <w:bCs/>
          <w:sz w:val="24"/>
          <w:szCs w:val="24"/>
        </w:rPr>
        <w:t xml:space="preserve">, </w:t>
      </w:r>
      <w:r>
        <w:rPr>
          <w:rFonts w:ascii="Times New Roman" w:hAnsi="Times New Roman" w:cs="Times New Roman"/>
          <w:bCs/>
          <w:sz w:val="24"/>
          <w:szCs w:val="24"/>
        </w:rPr>
        <w:t xml:space="preserve">а также порядок </w:t>
      </w:r>
      <w:r>
        <w:rPr>
          <w:rFonts w:ascii="Times New Roman" w:hAnsi="Times New Roman" w:cs="Times New Roman"/>
          <w:sz w:val="24"/>
          <w:szCs w:val="24"/>
        </w:rPr>
        <w:t xml:space="preserve">передачи и обработки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jc w:val="center"/>
        <w:spacing w:before="120" w:after="0" w:afterAutospacing="0"/>
        <w:rPr>
          <w:rFonts w:ascii="Times New Roman" w:hAnsi="Times New Roman" w:cs="Times New Roman"/>
          <w:b/>
          <w:bCs/>
          <w:sz w:val="24"/>
          <w:szCs w:val="24"/>
        </w:rPr>
      </w:pPr>
      <w:r>
        <w:rPr>
          <w:rFonts w:ascii="Times New Roman" w:hAnsi="Times New Roman" w:cs="Times New Roman"/>
          <w:b/>
          <w:bCs/>
          <w:sz w:val="24"/>
          <w:szCs w:val="24"/>
        </w:rPr>
        <w:t xml:space="preserve">2. Обязательства сторон</w:t>
      </w:r>
      <w:r>
        <w:rPr>
          <w:rFonts w:ascii="Times New Roman" w:hAnsi="Times New Roman" w:cs="Times New Roman"/>
          <w:b/>
          <w:bCs/>
          <w:sz w:val="24"/>
          <w:szCs w:val="24"/>
        </w:rPr>
      </w:r>
      <w:r>
        <w:rPr>
          <w:rFonts w:ascii="Times New Roman" w:hAnsi="Times New Roman" w:cs="Times New Roman"/>
          <w:b/>
          <w:bCs/>
          <w:sz w:val="24"/>
          <w:szCs w:val="24"/>
        </w:rPr>
      </w:r>
    </w:p>
    <w:p>
      <w:pPr>
        <w:pStyle w:val="1020"/>
        <w:numPr>
          <w:ilvl w:val="1"/>
          <w:numId w:val="13"/>
        </w:numPr>
        <w:ind w:left="0" w:firstLine="709"/>
        <w:jc w:val="both"/>
        <w:spacing w:before="119" w:beforeAutospacing="0" w:after="62" w:afterAutospacing="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Банк обязуется:</w:t>
      </w:r>
      <w:r>
        <w:rPr>
          <w:rFonts w:ascii="Times New Roman" w:hAnsi="Times New Roman" w:cs="Times New Roman"/>
          <w:b/>
          <w:sz w:val="24"/>
          <w:szCs w:val="24"/>
        </w:rPr>
      </w:r>
      <w:r>
        <w:rPr>
          <w:rFonts w:ascii="Times New Roman" w:hAnsi="Times New Roman" w:cs="Times New Roman"/>
          <w:b/>
          <w:sz w:val="24"/>
          <w:szCs w:val="24"/>
        </w:rPr>
      </w:r>
    </w:p>
    <w:p>
      <w:pPr>
        <w:pStyle w:val="1020"/>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прием от Клиента, на основе настоящего Регламента,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электронным каналам связи должным образом оформленные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ЭД только с подлинной ЭП, действующ</w:t>
      </w:r>
      <w:r>
        <w:rPr>
          <w:rFonts w:ascii="Times New Roman" w:hAnsi="Times New Roman" w:cs="Times New Roman"/>
          <w:sz w:val="24"/>
          <w:szCs w:val="24"/>
        </w:rPr>
        <w:t xml:space="preserve">ей</w:t>
      </w:r>
      <w:r>
        <w:rPr>
          <w:rFonts w:ascii="Times New Roman" w:hAnsi="Times New Roman" w:cs="Times New Roman"/>
          <w:sz w:val="24"/>
          <w:szCs w:val="24"/>
        </w:rPr>
        <w:t xml:space="preserve"> на момент </w:t>
      </w:r>
      <w:r>
        <w:rPr>
          <w:rFonts w:ascii="Times New Roman" w:hAnsi="Times New Roman" w:cs="Times New Roman"/>
          <w:sz w:val="24"/>
          <w:szCs w:val="24"/>
        </w:rPr>
        <w:t xml:space="preserve">поступления</w:t>
      </w:r>
      <w:r>
        <w:rPr>
          <w:rFonts w:ascii="Times New Roman" w:hAnsi="Times New Roman" w:cs="Times New Roman"/>
          <w:sz w:val="24"/>
          <w:szCs w:val="24"/>
        </w:rPr>
        <w:t xml:space="preserve"> 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только те ЭД, которые подписаны подлинной ЭП лиц, заявленных в карточке с образцами подписей и оттиска печати Клиента</w:t>
      </w:r>
      <w:r>
        <w:rPr>
          <w:rFonts w:ascii="Times New Roman" w:hAnsi="Times New Roman" w:cs="Times New Roman"/>
          <w:sz w:val="24"/>
          <w:szCs w:val="24"/>
        </w:rPr>
        <w:t xml:space="preserve"> и/или в Соглашении о количестве и сочетании подписей</w:t>
      </w:r>
      <w:r>
        <w:rPr>
          <w:rFonts w:ascii="Times New Roman" w:hAnsi="Times New Roman" w:cs="Times New Roman"/>
          <w:sz w:val="24"/>
          <w:szCs w:val="24"/>
        </w:rPr>
        <w:t xml:space="preserve"> в соответствии с Договором банковского счета</w:t>
      </w:r>
      <w:r>
        <w:rPr>
          <w:rFonts w:ascii="Times New Roman" w:hAnsi="Times New Roman" w:cs="Times New Roman"/>
          <w:sz w:val="24"/>
          <w:szCs w:val="24"/>
        </w:rPr>
        <w:t xml:space="preserve"> (или иным договором)</w:t>
      </w:r>
      <w:r>
        <w:rPr>
          <w:rFonts w:ascii="Times New Roman" w:hAnsi="Times New Roman" w:cs="Times New Roman"/>
          <w:sz w:val="24"/>
          <w:szCs w:val="24"/>
        </w:rPr>
        <w:t xml:space="preserve">, или лиц, установленных Условиями для подписания конкретного вида 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 случае наличия в карточке с образцами подписей и оттиска печати Клиента более двух подписей,</w:t>
      </w:r>
      <w:r>
        <w:rPr>
          <w:rFonts w:ascii="Times New Roman" w:hAnsi="Times New Roman" w:cs="Times New Roman"/>
          <w:sz w:val="24"/>
          <w:szCs w:val="24"/>
        </w:rPr>
        <w:t xml:space="preserve"> или отсутствии в Банке карточки с образцами подписей и оттиска печати,</w:t>
      </w:r>
      <w:r>
        <w:rPr>
          <w:rFonts w:ascii="Times New Roman" w:hAnsi="Times New Roman" w:cs="Times New Roman"/>
          <w:sz w:val="24"/>
          <w:szCs w:val="24"/>
        </w:rPr>
        <w:t xml:space="preserve"> принимать к исполнению только те ЭД, которые подписаны определенным сочетанием ЭП Уполномоченных лиц Клиента в соответствии</w:t>
      </w:r>
      <w:r>
        <w:rPr>
          <w:rFonts w:ascii="Times New Roman" w:hAnsi="Times New Roman" w:cs="Times New Roman"/>
          <w:sz w:val="24"/>
          <w:szCs w:val="24"/>
        </w:rPr>
        <w:t xml:space="preserve"> с Соглашением о количестве и сочетании подписей, содержащим информацию о количестве подписей и возможном сочетании подписей Уполномоченных лиц Клиента</w:t>
      </w:r>
      <w:r>
        <w:rPr>
          <w:rFonts w:ascii="Times New Roman" w:hAnsi="Times New Roman" w:cs="Times New Roman"/>
          <w:i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обработку и исполнение </w:t>
      </w:r>
      <w:r>
        <w:rPr>
          <w:rFonts w:ascii="Times New Roman" w:hAnsi="Times New Roman" w:cs="Times New Roman"/>
          <w:sz w:val="24"/>
          <w:szCs w:val="24"/>
        </w:rPr>
        <w:t xml:space="preserve">ЭД, </w:t>
      </w:r>
      <w:r>
        <w:rPr>
          <w:rFonts w:ascii="Times New Roman" w:hAnsi="Times New Roman" w:cs="Times New Roman"/>
          <w:sz w:val="24"/>
          <w:szCs w:val="24"/>
        </w:rPr>
        <w:t xml:space="preserve">полученных </w:t>
      </w:r>
      <w:r>
        <w:rPr>
          <w:rFonts w:ascii="Times New Roman" w:hAnsi="Times New Roman" w:cs="Times New Roman"/>
          <w:sz w:val="24"/>
          <w:szCs w:val="24"/>
        </w:rPr>
        <w:t xml:space="preserve">от</w:t>
      </w:r>
      <w:r>
        <w:rPr>
          <w:rFonts w:ascii="Times New Roman" w:hAnsi="Times New Roman" w:cs="Times New Roman"/>
          <w:sz w:val="24"/>
          <w:szCs w:val="24"/>
        </w:rPr>
        <w:t xml:space="preserve"> Клиента</w:t>
      </w:r>
      <w:r>
        <w:rPr>
          <w:rFonts w:ascii="Times New Roman" w:hAnsi="Times New Roman" w:cs="Times New Roman"/>
          <w:sz w:val="24"/>
          <w:szCs w:val="24"/>
        </w:rPr>
        <w:t xml:space="preserve">,</w:t>
      </w:r>
      <w:r>
        <w:rPr>
          <w:rFonts w:ascii="Times New Roman" w:hAnsi="Times New Roman" w:cs="Times New Roman"/>
          <w:sz w:val="24"/>
          <w:szCs w:val="24"/>
        </w:rPr>
        <w:t xml:space="preserve"> в строгом соответствии с настоящим Регламентом, установленными нормами, техническими требованиями, стандартами, инструкциями </w:t>
      </w:r>
      <w:r>
        <w:rPr>
          <w:rFonts w:ascii="Times New Roman" w:hAnsi="Times New Roman" w:cs="Times New Roman"/>
          <w:sz w:val="24"/>
          <w:szCs w:val="24"/>
        </w:rPr>
        <w:t xml:space="preserve">Банка России</w:t>
      </w:r>
      <w:r>
        <w:rPr>
          <w:rFonts w:ascii="Times New Roman" w:hAnsi="Times New Roman" w:cs="Times New Roman"/>
          <w:sz w:val="24"/>
          <w:szCs w:val="24"/>
        </w:rPr>
        <w:t xml:space="preserve"> и </w:t>
      </w:r>
      <w:r>
        <w:rPr>
          <w:rFonts w:ascii="Times New Roman" w:hAnsi="Times New Roman" w:cs="Times New Roman"/>
          <w:sz w:val="24"/>
          <w:szCs w:val="24"/>
        </w:rPr>
        <w:t xml:space="preserve">Банка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3"/>
        </w:numPr>
        <w:ind w:left="0" w:firstLine="709"/>
        <w:jc w:val="both"/>
        <w:tabs>
          <w:tab w:val="left" w:pos="1417" w:leader="none"/>
          <w:tab w:val="clear" w:pos="4670" w:leader="none"/>
        </w:tabs>
        <w:rPr>
          <w:rFonts w:ascii="Times New Roman" w:hAnsi="Times New Roman" w:cs="Times New Roman"/>
          <w:sz w:val="24"/>
          <w:szCs w:val="24"/>
        </w:rPr>
      </w:pPr>
      <w:r>
        <w:rPr>
          <w:rFonts w:ascii="Times New Roman" w:hAnsi="Times New Roman" w:cs="Times New Roman"/>
          <w:sz w:val="24"/>
          <w:szCs w:val="24"/>
          <w:lang w:val="en-US" w:eastAsia="ru-RU"/>
        </w:rPr>
        <w:t xml:space="preserve">Информировать Клиента о результатах проверки, обработки (или </w:t>
      </w:r>
      <w:r>
        <w:rPr>
          <w:rFonts w:ascii="Times New Roman" w:hAnsi="Times New Roman" w:cs="Times New Roman"/>
          <w:sz w:val="24"/>
          <w:szCs w:val="24"/>
          <w:lang w:eastAsia="ru-RU"/>
        </w:rPr>
        <w:t xml:space="preserve">об </w:t>
      </w:r>
      <w:r>
        <w:rPr>
          <w:rFonts w:ascii="Times New Roman" w:hAnsi="Times New Roman" w:cs="Times New Roman"/>
          <w:sz w:val="24"/>
          <w:szCs w:val="24"/>
          <w:lang w:val="en-US" w:eastAsia="ru-RU"/>
        </w:rPr>
        <w:t xml:space="preserve">отказе </w:t>
      </w:r>
      <w:r>
        <w:rPr>
          <w:rFonts w:ascii="Times New Roman" w:hAnsi="Times New Roman" w:cs="Times New Roman"/>
          <w:sz w:val="24"/>
          <w:szCs w:val="24"/>
          <w:lang w:val="en-US" w:eastAsia="ru-RU"/>
        </w:rPr>
        <w:t xml:space="preserve">в приеме на обработку)</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его ЭД</w:t>
      </w:r>
      <w:r>
        <w:rPr>
          <w:rFonts w:ascii="Times New Roman" w:hAnsi="Times New Roman" w:cs="Times New Roman"/>
          <w:sz w:val="24"/>
          <w:szCs w:val="24"/>
          <w:lang w:val="en-US" w:eastAsia="ru-RU"/>
        </w:rPr>
        <w:t xml:space="preserve">, исполнении его распоряжений, путем присвоения в Системе ДБО соответствующих статусов обработки указанных </w:t>
      </w:r>
      <w:r>
        <w:rPr>
          <w:rFonts w:ascii="Times New Roman" w:hAnsi="Times New Roman" w:cs="Times New Roman"/>
          <w:sz w:val="24"/>
          <w:szCs w:val="24"/>
          <w:lang w:eastAsia="ru-RU"/>
        </w:rPr>
        <w:t xml:space="preserve">ЭД и</w:t>
      </w:r>
      <w:r>
        <w:rPr>
          <w:rFonts w:ascii="Times New Roman" w:hAnsi="Times New Roman" w:cs="Times New Roman"/>
          <w:sz w:val="24"/>
          <w:szCs w:val="24"/>
          <w:lang w:val="en-US" w:eastAsia="ru-RU"/>
        </w:rPr>
        <w:t xml:space="preserve"> </w:t>
      </w:r>
      <w:r>
        <w:rPr>
          <w:rFonts w:ascii="Times New Roman" w:hAnsi="Times New Roman" w:cs="Times New Roman"/>
          <w:sz w:val="24"/>
          <w:szCs w:val="24"/>
          <w:lang w:val="en-US" w:eastAsia="ru-RU"/>
        </w:rPr>
        <w:t xml:space="preserve">распоряжений </w:t>
      </w:r>
      <w:r>
        <w:rPr>
          <w:rFonts w:ascii="Times New Roman" w:hAnsi="Times New Roman" w:cs="Times New Roman"/>
          <w:sz w:val="24"/>
          <w:szCs w:val="24"/>
        </w:rPr>
        <w:t xml:space="preserve">(«Принят»/«Не принят», </w:t>
      </w:r>
      <w:r>
        <w:rPr>
          <w:rFonts w:ascii="Times New Roman" w:hAnsi="Times New Roman" w:cs="Times New Roman"/>
          <w:sz w:val="24"/>
          <w:szCs w:val="24"/>
        </w:rPr>
        <w:t xml:space="preserve">«Акцептован/Не акцептован», «В обработке», «Проверка курса», «</w:t>
      </w:r>
      <w:r>
        <w:rPr>
          <w:rFonts w:ascii="Times New Roman" w:hAnsi="Times New Roman" w:cs="Times New Roman"/>
          <w:sz w:val="24"/>
          <w:szCs w:val="24"/>
        </w:rPr>
        <w:t xml:space="preserve">Подписан ЭП банка», </w:t>
      </w:r>
      <w:r>
        <w:rPr>
          <w:rFonts w:ascii="Times New Roman" w:hAnsi="Times New Roman" w:cs="Times New Roman"/>
          <w:sz w:val="24"/>
          <w:szCs w:val="24"/>
        </w:rPr>
        <w:t xml:space="preserve">«Исполнен»/«Отозван», «Отказан/Отказан(приостановлен)», «Ожидает обработку сотрудником», «Обработка сотрудником», </w:t>
      </w:r>
      <w:r>
        <w:rPr>
          <w:rFonts w:ascii="Times New Roman" w:hAnsi="Times New Roman" w:cs="Times New Roman"/>
          <w:sz w:val="24"/>
          <w:szCs w:val="24"/>
        </w:rPr>
        <w:t xml:space="preserve">«Ожидает акцепта», «Ожидание», </w:t>
      </w:r>
      <w:r>
        <w:rPr>
          <w:rFonts w:ascii="Times New Roman" w:hAnsi="Times New Roman" w:cs="Times New Roman"/>
          <w:sz w:val="24"/>
          <w:szCs w:val="24"/>
        </w:rPr>
        <w:t xml:space="preserve">«Частично обработан», </w:t>
      </w:r>
      <w:r>
        <w:rPr>
          <w:rFonts w:ascii="Times New Roman" w:hAnsi="Times New Roman" w:cs="Times New Roman"/>
          <w:sz w:val="24"/>
          <w:szCs w:val="24"/>
        </w:rPr>
        <w:t xml:space="preserve">«Частично о</w:t>
      </w:r>
      <w:r>
        <w:rPr>
          <w:rFonts w:ascii="Times New Roman" w:hAnsi="Times New Roman" w:cs="Times New Roman"/>
          <w:sz w:val="24"/>
          <w:szCs w:val="24"/>
        </w:rPr>
        <w:t xml:space="preserve">тказ</w:t>
      </w:r>
      <w:r>
        <w:rPr>
          <w:rFonts w:ascii="Times New Roman" w:hAnsi="Times New Roman" w:cs="Times New Roman"/>
          <w:sz w:val="24"/>
          <w:szCs w:val="24"/>
        </w:rPr>
        <w:t xml:space="preserve">ан», </w:t>
      </w:r>
      <w:r>
        <w:rPr>
          <w:rFonts w:ascii="Times New Roman" w:hAnsi="Times New Roman" w:cs="Times New Roman"/>
          <w:sz w:val="24"/>
          <w:szCs w:val="24"/>
        </w:rPr>
        <w:t xml:space="preserve">«Отказан», </w:t>
      </w:r>
      <w:r>
        <w:rPr>
          <w:rFonts w:ascii="Times New Roman" w:hAnsi="Times New Roman" w:cs="Times New Roman"/>
          <w:sz w:val="24"/>
          <w:szCs w:val="24"/>
        </w:rPr>
        <w:t xml:space="preserve">«Помещен в картотеку», «Отправлен в банк плательщика»)</w:t>
      </w:r>
      <w:r>
        <w:rPr>
          <w:rFonts w:ascii="Times New Roman" w:hAnsi="Times New Roman" w:cs="Times New Roman"/>
          <w:sz w:val="24"/>
          <w:szCs w:val="24"/>
        </w:rPr>
        <w:t xml:space="preserve">.</w:t>
      </w:r>
      <w:r>
        <w:rPr>
          <w:rFonts w:ascii="Times New Roman" w:hAnsi="Times New Roman" w:cs="Times New Roman"/>
          <w:sz w:val="24"/>
          <w:szCs w:val="24"/>
        </w:rPr>
        <w:t xml:space="preserve"> Указанные статусы ЭПД </w:t>
      </w:r>
      <w:r>
        <w:rPr>
          <w:rFonts w:ascii="Times New Roman" w:hAnsi="Times New Roman" w:cs="Times New Roman"/>
          <w:sz w:val="24"/>
          <w:szCs w:val="24"/>
        </w:rPr>
        <w:t xml:space="preserve">в рублях РФ являются</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надлежащим уведомлением Банком Клиента о результатах проверки, обработки (или об отказе в приеме на обработку) Э</w:t>
      </w:r>
      <w:r>
        <w:rPr>
          <w:rFonts w:ascii="Times New Roman" w:hAnsi="Times New Roman" w:cs="Times New Roman"/>
          <w:sz w:val="24"/>
          <w:szCs w:val="24"/>
        </w:rPr>
        <w:t xml:space="preserve">П</w:t>
      </w:r>
      <w:r>
        <w:rPr>
          <w:rFonts w:ascii="Times New Roman" w:hAnsi="Times New Roman" w:cs="Times New Roman"/>
          <w:sz w:val="24"/>
          <w:szCs w:val="24"/>
        </w:rPr>
        <w:t xml:space="preserve">Д, исполнения распоряжений Клиентов, предусмотренных нормативными актами Банка России</w:t>
      </w:r>
      <w:r>
        <w:rPr>
          <w:rFonts w:ascii="Times New Roman" w:hAnsi="Times New Roman" w:cs="Times New Roman"/>
          <w:sz w:val="24"/>
          <w:szCs w:val="24"/>
          <w:vertAlign w:val="superscript"/>
          <w:lang w:val="en-US" w:eastAsia="ru-RU"/>
        </w:rPr>
        <w:footnoteReference w:id="2"/>
      </w:r>
      <w:r>
        <w:rPr>
          <w:rFonts w:ascii="Times New Roman" w:hAnsi="Times New Roman" w:cs="Times New Roman"/>
          <w:sz w:val="24"/>
          <w:szCs w:val="24"/>
          <w:lang w:eastAsia="ru-RU"/>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3"/>
        </w:numPr>
        <w:ind w:left="0" w:firstLine="709"/>
        <w:jc w:val="both"/>
        <w:tabs>
          <w:tab w:val="num" w:pos="1276"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Уведомлять Клиента о частичном исполнении распоряжений о переводе денежных средств путем выписки </w:t>
      </w:r>
      <w:r>
        <w:rPr>
          <w:rFonts w:ascii="Times New Roman" w:hAnsi="Times New Roman" w:cs="Times New Roman"/>
          <w:sz w:val="24"/>
          <w:szCs w:val="24"/>
          <w:lang w:eastAsia="ru-RU"/>
        </w:rPr>
        <w:t xml:space="preserve">по</w:t>
      </w:r>
      <w:r>
        <w:rPr>
          <w:rFonts w:ascii="Times New Roman" w:hAnsi="Times New Roman" w:cs="Times New Roman"/>
          <w:sz w:val="24"/>
          <w:szCs w:val="24"/>
          <w:lang w:eastAsia="ru-RU"/>
        </w:rPr>
        <w:t xml:space="preserve"> счет</w:t>
      </w:r>
      <w:r>
        <w:rPr>
          <w:rFonts w:ascii="Times New Roman" w:hAnsi="Times New Roman" w:cs="Times New Roman"/>
          <w:sz w:val="24"/>
          <w:szCs w:val="24"/>
          <w:lang w:eastAsia="ru-RU"/>
        </w:rPr>
        <w:t xml:space="preserve">у</w:t>
      </w:r>
      <w:r>
        <w:rPr>
          <w:rFonts w:ascii="Times New Roman" w:hAnsi="Times New Roman" w:cs="Times New Roman"/>
          <w:sz w:val="24"/>
          <w:szCs w:val="24"/>
          <w:lang w:eastAsia="ru-RU"/>
        </w:rPr>
        <w:t xml:space="preserve"> с приложением платежного ордера на </w:t>
      </w:r>
      <w:r>
        <w:rPr>
          <w:rFonts w:ascii="Times New Roman" w:hAnsi="Times New Roman" w:cs="Times New Roman"/>
          <w:sz w:val="24"/>
          <w:szCs w:val="24"/>
          <w:lang w:eastAsia="ru-RU"/>
        </w:rPr>
        <w:t xml:space="preserve">сумму частично списанных денежных средств </w:t>
      </w:r>
      <w:r>
        <w:rPr>
          <w:rFonts w:ascii="Times New Roman" w:hAnsi="Times New Roman" w:cs="Times New Roman"/>
          <w:sz w:val="24"/>
          <w:szCs w:val="24"/>
          <w:lang w:eastAsia="ru-RU"/>
        </w:rPr>
        <w:t xml:space="preserve">со счета плательщика не позднее рабочего дня</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следующего </w:t>
      </w:r>
      <w:r>
        <w:rPr>
          <w:rFonts w:ascii="Times New Roman" w:hAnsi="Times New Roman" w:cs="Times New Roman"/>
          <w:sz w:val="24"/>
          <w:szCs w:val="24"/>
          <w:lang w:eastAsia="ru-RU"/>
        </w:rPr>
        <w:t xml:space="preserve">за днем</w:t>
      </w:r>
      <w:r>
        <w:rPr>
          <w:rFonts w:ascii="Times New Roman" w:hAnsi="Times New Roman" w:cs="Times New Roman"/>
          <w:sz w:val="24"/>
          <w:szCs w:val="24"/>
          <w:lang w:eastAsia="ru-RU"/>
        </w:rPr>
        <w:t xml:space="preserve"> совершения операции</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20"/>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редставлять Клиенту выписки по счету, содержащие сведения о совершенных по результатам обработки и исполнения ЭД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операциях, а также об иных операциях, в срок до 10:00 часов </w:t>
      </w:r>
      <w:r>
        <w:rPr>
          <w:rFonts w:ascii="Times New Roman" w:hAnsi="Times New Roman" w:cs="Times New Roman"/>
          <w:sz w:val="24"/>
          <w:szCs w:val="24"/>
        </w:rPr>
        <w:t xml:space="preserve">(по местному времени) </w:t>
      </w:r>
      <w:r>
        <w:rPr>
          <w:rFonts w:ascii="Times New Roman" w:hAnsi="Times New Roman" w:cs="Times New Roman"/>
          <w:sz w:val="24"/>
          <w:szCs w:val="24"/>
        </w:rPr>
        <w:t xml:space="preserve">следующего рабочего дня в виде надлежащим образом оформленных ЭД.</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Своевременно информировать Клиента об изменениях порядка осуществления приема/передачи ЭД и другой информации по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использования УНЭП осуществлять</w:t>
      </w:r>
      <w:r>
        <w:rPr>
          <w:rFonts w:ascii="Times New Roman" w:hAnsi="Times New Roman" w:cs="Times New Roman"/>
          <w:sz w:val="24"/>
          <w:szCs w:val="24"/>
        </w:rPr>
        <w:t xml:space="preserve"> регистрацию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w:t>
      </w:r>
      <w:r>
        <w:rPr>
          <w:rFonts w:ascii="Times New Roman" w:hAnsi="Times New Roman" w:cs="Times New Roman"/>
          <w:sz w:val="24"/>
          <w:szCs w:val="24"/>
        </w:rPr>
        <w:t xml:space="preserve">сопровождение</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Клиент обязуется:</w:t>
      </w:r>
      <w:r>
        <w:rPr>
          <w:rFonts w:ascii="Times New Roman" w:hAnsi="Times New Roman" w:cs="Times New Roman"/>
          <w:b/>
          <w:sz w:val="24"/>
          <w:szCs w:val="24"/>
        </w:rPr>
      </w:r>
      <w:r>
        <w:rPr>
          <w:rFonts w:ascii="Times New Roman" w:hAnsi="Times New Roman" w:cs="Times New Roman"/>
          <w:b/>
          <w:sz w:val="24"/>
          <w:szCs w:val="24"/>
        </w:rPr>
      </w:r>
    </w:p>
    <w:p>
      <w:pPr>
        <w:pStyle w:val="1020"/>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Разработать и утвердить </w:t>
      </w:r>
      <w:r>
        <w:rPr>
          <w:rFonts w:ascii="Times New Roman" w:hAnsi="Times New Roman" w:cs="Times New Roman"/>
          <w:sz w:val="24"/>
          <w:szCs w:val="24"/>
        </w:rPr>
        <w:t xml:space="preserve">руководством </w:t>
      </w:r>
      <w:r>
        <w:rPr>
          <w:rFonts w:ascii="Times New Roman" w:hAnsi="Times New Roman" w:cs="Times New Roman"/>
          <w:sz w:val="24"/>
          <w:szCs w:val="24"/>
        </w:rPr>
        <w:t xml:space="preserve">организации</w:t>
      </w:r>
      <w:r>
        <w:rPr>
          <w:rFonts w:ascii="Times New Roman" w:hAnsi="Times New Roman" w:cs="Times New Roman"/>
          <w:sz w:val="24"/>
          <w:szCs w:val="24"/>
        </w:rPr>
        <w:t xml:space="preserve"> специальные документы,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которых должны быть отражены вопросы обеспечения функционирования и безопасности </w:t>
      </w:r>
      <w:r>
        <w:rPr>
          <w:rFonts w:ascii="Times New Roman" w:hAnsi="Times New Roman" w:cs="Times New Roman"/>
          <w:sz w:val="24"/>
          <w:szCs w:val="24"/>
        </w:rPr>
        <w:t xml:space="preserve">СКЗ</w:t>
      </w:r>
      <w:r>
        <w:rPr>
          <w:rFonts w:ascii="Times New Roman" w:hAnsi="Times New Roman" w:cs="Times New Roman"/>
          <w:sz w:val="24"/>
          <w:szCs w:val="24"/>
        </w:rPr>
        <w:t xml:space="preserve">И</w:t>
      </w:r>
      <w:r>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требованиями</w:t>
      </w:r>
      <w:r>
        <w:rPr>
          <w:rFonts w:ascii="Times New Roman" w:hAnsi="Times New Roman" w:cs="Times New Roman"/>
          <w:sz w:val="24"/>
          <w:szCs w:val="24"/>
        </w:rPr>
        <w:t xml:space="preserve"> эксплуатационной документации на </w:t>
      </w:r>
      <w:r>
        <w:rPr>
          <w:rFonts w:ascii="Times New Roman" w:hAnsi="Times New Roman" w:cs="Times New Roman"/>
          <w:sz w:val="24"/>
          <w:szCs w:val="24"/>
        </w:rPr>
        <w:t xml:space="preserve">СКЗИ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Обеспечить защиту конфиденциальности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размещению, специальному оборудованию, охране и режиму в помещениях, в которых размещены </w:t>
      </w:r>
      <w:r>
        <w:rPr>
          <w:rFonts w:ascii="Times New Roman" w:hAnsi="Times New Roman" w:cs="Times New Roman"/>
          <w:sz w:val="24"/>
          <w:szCs w:val="24"/>
        </w:rPr>
        <w:t xml:space="preserve">СКЗИ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специальное оборудование, охрана и режим в помещениях, в которых размещены </w:t>
      </w:r>
      <w:r>
        <w:rPr>
          <w:rFonts w:ascii="Times New Roman" w:hAnsi="Times New Roman" w:cs="Times New Roman"/>
          <w:sz w:val="24"/>
          <w:szCs w:val="24"/>
        </w:rPr>
        <w:t xml:space="preserve">СКЗИ </w:t>
      </w:r>
      <w:r>
        <w:rPr>
          <w:rFonts w:ascii="Times New Roman" w:hAnsi="Times New Roman" w:cs="Times New Roman"/>
          <w:sz w:val="24"/>
          <w:szCs w:val="24"/>
        </w:rPr>
        <w:t xml:space="preserve">(далее – помещения), должны обеспечивать безопасность информации, СКЗИ 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не</w:t>
      </w:r>
      <w:r>
        <w:rPr>
          <w:rFonts w:ascii="Times New Roman" w:hAnsi="Times New Roman" w:cs="Times New Roman"/>
          <w:sz w:val="24"/>
          <w:szCs w:val="24"/>
        </w:rPr>
        <w:t xml:space="preserve">возможност</w:t>
      </w:r>
      <w:r>
        <w:rPr>
          <w:rFonts w:ascii="Times New Roman" w:hAnsi="Times New Roman" w:cs="Times New Roman"/>
          <w:sz w:val="24"/>
          <w:szCs w:val="24"/>
        </w:rPr>
        <w:t xml:space="preserve">ь</w:t>
      </w:r>
      <w:r>
        <w:rPr>
          <w:rFonts w:ascii="Times New Roman" w:hAnsi="Times New Roman" w:cs="Times New Roman"/>
          <w:sz w:val="24"/>
          <w:szCs w:val="24"/>
        </w:rPr>
        <w:t xml:space="preserve"> неконтролируемого доступа к </w:t>
      </w:r>
      <w:r>
        <w:rPr>
          <w:rFonts w:ascii="Times New Roman" w:hAnsi="Times New Roman" w:cs="Times New Roman"/>
          <w:sz w:val="24"/>
          <w:szCs w:val="24"/>
        </w:rPr>
        <w:t xml:space="preserve">СКЗИ</w:t>
      </w:r>
      <w:r>
        <w:rPr>
          <w:rFonts w:ascii="Times New Roman" w:hAnsi="Times New Roman" w:cs="Times New Roman"/>
          <w:sz w:val="24"/>
          <w:szCs w:val="24"/>
        </w:rPr>
        <w:t xml:space="preserve">, просмотра процедур работы с </w:t>
      </w:r>
      <w:r>
        <w:rPr>
          <w:rFonts w:ascii="Times New Roman" w:hAnsi="Times New Roman" w:cs="Times New Roman"/>
          <w:sz w:val="24"/>
          <w:szCs w:val="24"/>
        </w:rPr>
        <w:t xml:space="preserve">СКЗИ</w:t>
      </w:r>
      <w:r>
        <w:rPr>
          <w:rFonts w:ascii="Times New Roman" w:hAnsi="Times New Roman" w:cs="Times New Roman"/>
          <w:sz w:val="24"/>
          <w:szCs w:val="24"/>
        </w:rPr>
        <w:t xml:space="preserve"> посторонними лицами;</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порядок допуска в помещения определяется внутренней инструкцией, которая разрабатывается с учетом специфики и условий функционирования конкретной структуры организации;</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при расположении помещений на первых и последних этажах зданий, а также при наличии рядом с окнами балконов, пожарных лестниц и т.п. окна</w:t>
      </w:r>
      <w:r>
        <w:rPr>
          <w:rFonts w:ascii="Times New Roman" w:hAnsi="Times New Roman" w:cs="Times New Roman"/>
          <w:sz w:val="24"/>
          <w:szCs w:val="24"/>
        </w:rPr>
        <w:t xml:space="preserve"> помещений оборудуются металлическими решетками, ставнями, охранной сигнализацией или другими средствами, препятствующими несанкционированному доступу в помещения. Эти помещения должны иметь прочные входные двери, на которые устанавливаются надежные замки;</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эксплуатационной документации, </w:t>
      </w:r>
      <w:r>
        <w:rPr>
          <w:rFonts w:ascii="Times New Roman" w:hAnsi="Times New Roman" w:cs="Times New Roman"/>
          <w:sz w:val="24"/>
          <w:szCs w:val="24"/>
        </w:rPr>
        <w:t xml:space="preserve">и иной конфиденциальной информации, сохраняемой на материальных носителях памяти и/или бумажных носителях, </w:t>
      </w:r>
      <w:r>
        <w:rPr>
          <w:rFonts w:ascii="Times New Roman" w:hAnsi="Times New Roman" w:cs="Times New Roman"/>
          <w:sz w:val="24"/>
          <w:szCs w:val="24"/>
        </w:rPr>
        <w:t xml:space="preserve">помещения обеспечиваются металлическими шкафами (хранилищами, сейфами), оборудованными внутренними замками с двумя экземплярами ключей. </w:t>
      </w:r>
      <w:r>
        <w:rPr>
          <w:rFonts w:ascii="Times New Roman" w:hAnsi="Times New Roman" w:cs="Times New Roman"/>
          <w:sz w:val="24"/>
          <w:szCs w:val="24"/>
        </w:rPr>
        <w:t xml:space="preserve">Дубликаты ключей от хранилищ и входных дверей должны храниться в сейфе ответственного лица, назначаемого руководством организации;</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устанавливаемый руководителем организации порядок охраны помещений должен предусматривать периодический контроль технического состояния средств охранной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пожарной сигнализации и соблюдения режима охраны;</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и установка </w:t>
      </w:r>
      <w:r>
        <w:rPr>
          <w:rFonts w:ascii="Times New Roman" w:hAnsi="Times New Roman" w:cs="Times New Roman"/>
          <w:sz w:val="24"/>
          <w:szCs w:val="24"/>
        </w:rPr>
        <w:t xml:space="preserve">СКЗИ</w:t>
      </w:r>
      <w:r>
        <w:rPr>
          <w:rFonts w:ascii="Times New Roman" w:hAnsi="Times New Roman" w:cs="Times New Roman"/>
          <w:sz w:val="24"/>
          <w:szCs w:val="24"/>
        </w:rPr>
        <w:t xml:space="preserve"> осуществляется в соответствии с требованиями </w:t>
      </w:r>
      <w:r>
        <w:rPr>
          <w:rFonts w:ascii="Times New Roman" w:hAnsi="Times New Roman" w:cs="Times New Roman"/>
          <w:sz w:val="24"/>
          <w:szCs w:val="24"/>
        </w:rPr>
        <w:t xml:space="preserve">эксплуатационной </w:t>
      </w:r>
      <w:r>
        <w:rPr>
          <w:rFonts w:ascii="Times New Roman" w:hAnsi="Times New Roman" w:cs="Times New Roman"/>
          <w:sz w:val="24"/>
          <w:szCs w:val="24"/>
        </w:rPr>
        <w:t xml:space="preserve">документации на </w:t>
      </w:r>
      <w:r>
        <w:rPr>
          <w:rFonts w:ascii="Times New Roman" w:hAnsi="Times New Roman" w:cs="Times New Roman"/>
          <w:sz w:val="24"/>
          <w:szCs w:val="24"/>
        </w:rPr>
        <w:t xml:space="preserve">СКЗИ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системные блоки ЭВМ с </w:t>
      </w:r>
      <w:r>
        <w:rPr>
          <w:rFonts w:ascii="Times New Roman" w:hAnsi="Times New Roman" w:cs="Times New Roman"/>
          <w:sz w:val="24"/>
          <w:szCs w:val="24"/>
        </w:rPr>
        <w:t xml:space="preserve">СКЗИ</w:t>
      </w:r>
      <w:r>
        <w:rPr>
          <w:rFonts w:ascii="Times New Roman" w:hAnsi="Times New Roman" w:cs="Times New Roman"/>
          <w:sz w:val="24"/>
          <w:szCs w:val="24"/>
        </w:rPr>
        <w:t xml:space="preserve"> должны быть оборудованы средствами контроля их вскрытия.</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обеспечению безопасности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в</w:t>
      </w:r>
      <w:r>
        <w:rPr>
          <w:rFonts w:ascii="Times New Roman" w:hAnsi="Times New Roman" w:cs="Times New Roman"/>
          <w:sz w:val="24"/>
          <w:szCs w:val="24"/>
        </w:rPr>
        <w:t xml:space="preserve">се отчуждаемые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должны учитываться </w:t>
      </w:r>
      <w:r>
        <w:rPr>
          <w:rFonts w:ascii="Times New Roman" w:hAnsi="Times New Roman" w:cs="Times New Roman"/>
          <w:sz w:val="24"/>
          <w:szCs w:val="24"/>
        </w:rPr>
        <w:t xml:space="preserve">поэкземплярно в</w:t>
      </w:r>
      <w:r>
        <w:rPr>
          <w:rFonts w:ascii="Times New Roman" w:hAnsi="Times New Roman" w:cs="Times New Roman"/>
          <w:sz w:val="24"/>
          <w:szCs w:val="24"/>
        </w:rPr>
        <w:t xml:space="preserve"> выделенных для этих целей журналах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чет и хранение инсталляционных дисков, учет </w:t>
      </w:r>
      <w:r>
        <w:rPr>
          <w:rFonts w:ascii="Times New Roman" w:hAnsi="Times New Roman" w:cs="Times New Roman"/>
          <w:sz w:val="24"/>
          <w:szCs w:val="24"/>
        </w:rPr>
        <w:t xml:space="preserve">КН </w:t>
      </w:r>
      <w:r>
        <w:rPr>
          <w:rFonts w:ascii="Times New Roman" w:hAnsi="Times New Roman" w:cs="Times New Roman"/>
          <w:sz w:val="24"/>
          <w:szCs w:val="24"/>
        </w:rPr>
        <w:t xml:space="preserve">должны быть поручены специально выделенным работникам. Каждый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несет персональную ответственность за его использование и сохранность</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r>
      <w:r>
        <w:rPr>
          <w:rFonts w:ascii="Times New Roman" w:hAnsi="Times New Roman" w:cs="Times New Roman"/>
          <w:sz w:val="24"/>
          <w:szCs w:val="24"/>
        </w:rPr>
        <w:t xml:space="preserve">п</w:t>
      </w:r>
      <w:r>
        <w:rPr>
          <w:rFonts w:ascii="Times New Roman" w:hAnsi="Times New Roman" w:cs="Times New Roman"/>
          <w:sz w:val="24"/>
          <w:szCs w:val="24"/>
        </w:rPr>
        <w:t xml:space="preserve">оэкземплярный учет сформированных уполномоченными лицами Клиента 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и их уничтожение осуществляется Клиентом.</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х</w:t>
      </w:r>
      <w:r>
        <w:rPr>
          <w:rFonts w:ascii="Times New Roman" w:hAnsi="Times New Roman" w:cs="Times New Roman"/>
          <w:sz w:val="24"/>
          <w:szCs w:val="24"/>
        </w:rPr>
        <w:t xml:space="preserve">ранение </w:t>
      </w:r>
      <w:r>
        <w:rPr>
          <w:rFonts w:ascii="Times New Roman" w:hAnsi="Times New Roman" w:cs="Times New Roman"/>
          <w:sz w:val="24"/>
          <w:szCs w:val="24"/>
        </w:rPr>
        <w:t xml:space="preserve">КН</w:t>
      </w:r>
      <w:r>
        <w:rPr>
          <w:rFonts w:ascii="Times New Roman" w:hAnsi="Times New Roman" w:cs="Times New Roman"/>
          <w:sz w:val="24"/>
          <w:szCs w:val="24"/>
        </w:rPr>
        <w:t xml:space="preserve">, содержащих </w:t>
      </w:r>
      <w:r>
        <w:rPr>
          <w:rFonts w:ascii="Times New Roman" w:hAnsi="Times New Roman" w:cs="Times New Roman"/>
          <w:sz w:val="24"/>
          <w:szCs w:val="24"/>
        </w:rPr>
        <w:t xml:space="preserve">ключи</w:t>
      </w:r>
      <w:r>
        <w:rPr>
          <w:rFonts w:ascii="Times New Roman" w:hAnsi="Times New Roman" w:cs="Times New Roman"/>
          <w:sz w:val="24"/>
          <w:szCs w:val="24"/>
        </w:rPr>
        <w:t xml:space="preserve"> ЭП</w:t>
      </w:r>
      <w:r>
        <w:rPr>
          <w:rFonts w:ascii="Times New Roman" w:hAnsi="Times New Roman" w:cs="Times New Roman"/>
          <w:sz w:val="24"/>
          <w:szCs w:val="24"/>
        </w:rPr>
        <w:t xml:space="preserve">, допускается в одном хранилище с другими документами при условии, исключающем их непреднамеренное разрушение или уничтожение</w:t>
      </w:r>
      <w:r>
        <w:rPr>
          <w:rFonts w:ascii="Times New Roman" w:hAnsi="Times New Roman" w:cs="Times New Roman"/>
          <w:sz w:val="24"/>
          <w:szCs w:val="24"/>
        </w:rPr>
        <w:t xml:space="preserve">. И</w:t>
      </w:r>
      <w:r>
        <w:rPr>
          <w:rFonts w:ascii="Times New Roman" w:hAnsi="Times New Roman" w:cs="Times New Roman"/>
          <w:sz w:val="24"/>
          <w:szCs w:val="24"/>
        </w:rPr>
        <w:t xml:space="preserve">спользование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записи какой-либо другой информации категорически запрещается;</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ключ</w:t>
      </w:r>
      <w:r>
        <w:rPr>
          <w:rFonts w:ascii="Times New Roman" w:hAnsi="Times New Roman" w:cs="Times New Roman"/>
          <w:sz w:val="24"/>
          <w:szCs w:val="24"/>
        </w:rPr>
        <w:t xml:space="preserve">и ЭП</w:t>
      </w:r>
      <w:r>
        <w:rPr>
          <w:rFonts w:ascii="Times New Roman" w:hAnsi="Times New Roman" w:cs="Times New Roman"/>
          <w:sz w:val="24"/>
          <w:szCs w:val="24"/>
        </w:rPr>
        <w:t xml:space="preserve"> каждого уполномоченного лица Клиента должны храниться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на отдельном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отсутствия у </w:t>
      </w:r>
      <w:r>
        <w:rPr>
          <w:rFonts w:ascii="Times New Roman" w:hAnsi="Times New Roman" w:cs="Times New Roman"/>
          <w:sz w:val="24"/>
          <w:szCs w:val="24"/>
        </w:rPr>
        <w:t xml:space="preserve">СИО </w:t>
      </w:r>
      <w:r>
        <w:rPr>
          <w:rFonts w:ascii="Times New Roman" w:hAnsi="Times New Roman" w:cs="Times New Roman"/>
          <w:sz w:val="24"/>
          <w:szCs w:val="24"/>
        </w:rPr>
        <w:t xml:space="preserve">(работника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индивидуального хранилища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КН с </w:t>
      </w:r>
      <w:r>
        <w:rPr>
          <w:rFonts w:ascii="Times New Roman" w:hAnsi="Times New Roman" w:cs="Times New Roman"/>
          <w:sz w:val="24"/>
          <w:szCs w:val="24"/>
        </w:rPr>
        <w:t xml:space="preserve">ключ</w:t>
      </w:r>
      <w:r>
        <w:rPr>
          <w:rFonts w:ascii="Times New Roman" w:hAnsi="Times New Roman" w:cs="Times New Roman"/>
          <w:sz w:val="24"/>
          <w:szCs w:val="24"/>
        </w:rPr>
        <w:t xml:space="preserve">ами ЭП</w:t>
      </w:r>
      <w:r>
        <w:rPr>
          <w:rFonts w:ascii="Times New Roman" w:hAnsi="Times New Roman" w:cs="Times New Roman"/>
          <w:sz w:val="24"/>
          <w:szCs w:val="24"/>
        </w:rPr>
        <w:t xml:space="preserve"> (в виде, исключающем несанкционированный доступ к ним</w:t>
      </w:r>
      <w:r>
        <w:rPr>
          <w:rFonts w:ascii="Times New Roman" w:hAnsi="Times New Roman" w:cs="Times New Roman"/>
          <w:sz w:val="24"/>
          <w:szCs w:val="24"/>
        </w:rPr>
        <w:t xml:space="preserve"> – отдельный опечатываемый СИО контейнер</w:t>
      </w:r>
      <w:r>
        <w:rPr>
          <w:rFonts w:ascii="Times New Roman" w:hAnsi="Times New Roman" w:cs="Times New Roman"/>
          <w:sz w:val="24"/>
          <w:szCs w:val="24"/>
        </w:rPr>
        <w:t xml:space="preserve">) по окончании рабочего дня должны сдаваться лицу, ответственному за их хранение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полномоченными лицами</w:t>
      </w:r>
      <w:r>
        <w:rPr>
          <w:rFonts w:ascii="Times New Roman" w:hAnsi="Times New Roman" w:cs="Times New Roman"/>
          <w:sz w:val="24"/>
          <w:szCs w:val="24"/>
        </w:rPr>
        <w:t xml:space="preserve"> или, по поручению руководителя организации, одним из работников из числа допущенных к эксплуатации </w:t>
      </w:r>
      <w:r>
        <w:rPr>
          <w:rFonts w:ascii="Times New Roman" w:hAnsi="Times New Roman" w:cs="Times New Roman"/>
          <w:sz w:val="24"/>
          <w:szCs w:val="24"/>
        </w:rPr>
        <w:t xml:space="preserve">СКЗИ</w:t>
      </w:r>
      <w:r>
        <w:rPr>
          <w:rFonts w:ascii="Times New Roman" w:hAnsi="Times New Roman" w:cs="Times New Roman"/>
          <w:sz w:val="24"/>
          <w:szCs w:val="24"/>
        </w:rPr>
        <w:t xml:space="preserve">,</w:t>
      </w:r>
      <w:r>
        <w:rPr>
          <w:rFonts w:ascii="Times New Roman" w:hAnsi="Times New Roman" w:cs="Times New Roman"/>
          <w:sz w:val="24"/>
          <w:szCs w:val="24"/>
        </w:rPr>
        <w:t xml:space="preserve"> должен проводиться </w:t>
      </w:r>
      <w:r>
        <w:rPr>
          <w:rFonts w:ascii="Times New Roman" w:hAnsi="Times New Roman" w:cs="Times New Roman"/>
          <w:sz w:val="24"/>
          <w:szCs w:val="24"/>
        </w:rPr>
        <w:t xml:space="preserve">периодический </w:t>
      </w:r>
      <w:r>
        <w:rPr>
          <w:rFonts w:ascii="Times New Roman" w:hAnsi="Times New Roman" w:cs="Times New Roman"/>
          <w:sz w:val="24"/>
          <w:szCs w:val="24"/>
        </w:rPr>
        <w:t xml:space="preserve">контроль сохранности входящего в состав </w:t>
      </w:r>
      <w:r>
        <w:rPr>
          <w:rFonts w:ascii="Times New Roman" w:hAnsi="Times New Roman" w:cs="Times New Roman"/>
          <w:sz w:val="24"/>
          <w:szCs w:val="24"/>
        </w:rPr>
        <w:t xml:space="preserve">СКЗИ</w:t>
      </w:r>
      <w:r>
        <w:rPr>
          <w:rFonts w:ascii="Times New Roman" w:hAnsi="Times New Roman" w:cs="Times New Roman"/>
          <w:sz w:val="24"/>
          <w:szCs w:val="24"/>
        </w:rPr>
        <w:t xml:space="preserve"> оборудования, а также всего используемого программного обеспечения для предотвращения внесения программно-аппаратных закладок и </w:t>
      </w:r>
      <w:r>
        <w:rPr>
          <w:rFonts w:ascii="Times New Roman" w:hAnsi="Times New Roman" w:cs="Times New Roman"/>
          <w:sz w:val="24"/>
          <w:szCs w:val="24"/>
        </w:rPr>
        <w:t xml:space="preserve">вредоносного программного обеспечения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Учитывать следующие требования, предъявляемые </w:t>
      </w:r>
      <w:r>
        <w:rPr>
          <w:rFonts w:ascii="Times New Roman" w:hAnsi="Times New Roman" w:cs="Times New Roman"/>
          <w:sz w:val="24"/>
          <w:szCs w:val="24"/>
        </w:rPr>
        <w:t xml:space="preserve">к </w:t>
      </w:r>
      <w:r>
        <w:rPr>
          <w:rFonts w:ascii="Times New Roman" w:hAnsi="Times New Roman" w:cs="Times New Roman"/>
          <w:sz w:val="24"/>
          <w:szCs w:val="24"/>
        </w:rPr>
        <w:t xml:space="preserve">работникам</w:t>
      </w:r>
      <w:r>
        <w:rPr>
          <w:rFonts w:ascii="Times New Roman" w:hAnsi="Times New Roman" w:cs="Times New Roman"/>
          <w:sz w:val="24"/>
          <w:szCs w:val="24"/>
        </w:rPr>
        <w:t xml:space="preserve">, осуществляющим эксплуатацию и установку (инсталляцию) </w:t>
      </w:r>
      <w:r>
        <w:rPr>
          <w:rFonts w:ascii="Times New Roman" w:hAnsi="Times New Roman" w:cs="Times New Roman"/>
          <w:sz w:val="24"/>
          <w:szCs w:val="24"/>
        </w:rPr>
        <w:t xml:space="preserve">СКЗИ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 работе с </w:t>
      </w:r>
      <w:r>
        <w:rPr>
          <w:rFonts w:ascii="Times New Roman" w:hAnsi="Times New Roman" w:cs="Times New Roman"/>
          <w:sz w:val="24"/>
          <w:szCs w:val="24"/>
        </w:rPr>
        <w:t xml:space="preserve">СКЗИ</w:t>
      </w:r>
      <w:r>
        <w:rPr>
          <w:rFonts w:ascii="Times New Roman" w:hAnsi="Times New Roman" w:cs="Times New Roman"/>
          <w:sz w:val="24"/>
          <w:szCs w:val="24"/>
        </w:rPr>
        <w:t xml:space="preserve"> допускаются решением руководства организации только работники, знающие правила эксплуатации </w:t>
      </w:r>
      <w:r>
        <w:rPr>
          <w:rFonts w:ascii="Times New Roman" w:hAnsi="Times New Roman" w:cs="Times New Roman"/>
          <w:sz w:val="24"/>
          <w:szCs w:val="24"/>
        </w:rPr>
        <w:t xml:space="preserve">СКЗИ</w:t>
      </w:r>
      <w:r>
        <w:rPr>
          <w:rFonts w:ascii="Times New Roman" w:hAnsi="Times New Roman" w:cs="Times New Roman"/>
          <w:sz w:val="24"/>
          <w:szCs w:val="24"/>
        </w:rPr>
        <w:t xml:space="preserve">, </w:t>
      </w:r>
      <w:r>
        <w:rPr>
          <w:rFonts w:ascii="Times New Roman" w:hAnsi="Times New Roman" w:cs="Times New Roman"/>
          <w:sz w:val="24"/>
          <w:szCs w:val="24"/>
        </w:rPr>
        <w:t xml:space="preserve">ознакомленные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работники, осуществляющие эксплуатацию </w:t>
      </w:r>
      <w:r>
        <w:rPr>
          <w:rFonts w:ascii="Times New Roman" w:hAnsi="Times New Roman" w:cs="Times New Roman"/>
          <w:sz w:val="24"/>
          <w:szCs w:val="24"/>
        </w:rPr>
        <w:t xml:space="preserve">СКЗИ</w:t>
      </w:r>
      <w:r>
        <w:rPr>
          <w:rFonts w:ascii="Times New Roman" w:hAnsi="Times New Roman" w:cs="Times New Roman"/>
          <w:sz w:val="24"/>
          <w:szCs w:val="24"/>
        </w:rPr>
        <w:t xml:space="preserve">, должны иметь представление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о возможных угрозах информации при ее обработке, передаче, хранении, а также о методах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средствах защиты информации; руководителю организации рекомендуется организовать контроль </w:t>
      </w:r>
      <w:r>
        <w:rPr>
          <w:rFonts w:ascii="Times New Roman" w:hAnsi="Times New Roman" w:cs="Times New Roman"/>
          <w:sz w:val="24"/>
          <w:szCs w:val="24"/>
        </w:rPr>
        <w:t xml:space="preserve">над</w:t>
      </w:r>
      <w:r>
        <w:rPr>
          <w:rFonts w:ascii="Times New Roman" w:hAnsi="Times New Roman" w:cs="Times New Roman"/>
          <w:sz w:val="24"/>
          <w:szCs w:val="24"/>
        </w:rPr>
        <w:t xml:space="preserve"> эксплуат</w:t>
      </w:r>
      <w:r>
        <w:rPr>
          <w:rFonts w:ascii="Times New Roman" w:hAnsi="Times New Roman" w:cs="Times New Roman"/>
          <w:sz w:val="24"/>
          <w:szCs w:val="24"/>
        </w:rPr>
        <w:t xml:space="preserve">ацией </w:t>
      </w:r>
      <w:r>
        <w:rPr>
          <w:rFonts w:ascii="Times New Roman" w:hAnsi="Times New Roman" w:cs="Times New Roman"/>
          <w:sz w:val="24"/>
          <w:szCs w:val="24"/>
        </w:rPr>
        <w:t xml:space="preserve">СКЗИ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ввод </w:t>
      </w:r>
      <w:r>
        <w:rPr>
          <w:rFonts w:ascii="Times New Roman" w:hAnsi="Times New Roman" w:cs="Times New Roman"/>
          <w:sz w:val="24"/>
          <w:szCs w:val="24"/>
        </w:rPr>
        <w:t xml:space="preserve">расчетных </w:t>
      </w:r>
      <w:r>
        <w:rPr>
          <w:rFonts w:ascii="Times New Roman" w:hAnsi="Times New Roman" w:cs="Times New Roman"/>
          <w:sz w:val="24"/>
          <w:szCs w:val="24"/>
        </w:rPr>
        <w:t xml:space="preserve">документов (и осуществлять контроль введенной информации на соответствие </w:t>
      </w:r>
      <w:r>
        <w:rPr>
          <w:rFonts w:ascii="Times New Roman" w:hAnsi="Times New Roman" w:cs="Times New Roman"/>
          <w:sz w:val="24"/>
          <w:szCs w:val="24"/>
        </w:rPr>
        <w:t xml:space="preserve">ее</w:t>
      </w:r>
      <w:r>
        <w:rPr>
          <w:rFonts w:ascii="Times New Roman" w:hAnsi="Times New Roman" w:cs="Times New Roman"/>
          <w:sz w:val="24"/>
          <w:szCs w:val="24"/>
        </w:rPr>
        <w:t xml:space="preserve"> первичным </w:t>
      </w:r>
      <w:r>
        <w:rPr>
          <w:rFonts w:ascii="Times New Roman" w:hAnsi="Times New Roman" w:cs="Times New Roman"/>
          <w:sz w:val="24"/>
          <w:szCs w:val="24"/>
        </w:rPr>
        <w:t xml:space="preserve">расчетным </w:t>
      </w:r>
      <w:r>
        <w:rPr>
          <w:rFonts w:ascii="Times New Roman" w:hAnsi="Times New Roman" w:cs="Times New Roman"/>
          <w:sz w:val="24"/>
          <w:szCs w:val="24"/>
        </w:rPr>
        <w:t xml:space="preserve">документам и формирование записей) в электронный файл, соблюдая порядок подготовки документов, обеспечивая заполнение форм в соответствии с банковскими требованиями.</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Выполнять требования по </w:t>
      </w:r>
      <w:r>
        <w:rPr>
          <w:rFonts w:ascii="Times New Roman" w:hAnsi="Times New Roman" w:cs="Times New Roman"/>
          <w:sz w:val="24"/>
          <w:szCs w:val="24"/>
        </w:rPr>
        <w:t xml:space="preserve">защите ключей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w:t>
      </w:r>
      <w:r>
        <w:rPr>
          <w:rFonts w:ascii="Times New Roman" w:hAnsi="Times New Roman" w:cs="Times New Roman"/>
          <w:bCs/>
          <w:sz w:val="24"/>
          <w:szCs w:val="24"/>
        </w:rPr>
        <w:br w:type="textWrapping" w:clear="all"/>
      </w:r>
      <w:r>
        <w:rPr>
          <w:rFonts w:ascii="Times New Roman" w:hAnsi="Times New Roman" w:cs="Times New Roman"/>
          <w:bCs/>
          <w:sz w:val="24"/>
          <w:szCs w:val="24"/>
        </w:rPr>
        <w:t xml:space="preserve">и Средств подтверждения, Мобильного устройства, Зарегистрированного номера</w:t>
      </w:r>
      <w:r>
        <w:rPr>
          <w:rFonts w:ascii="Times New Roman" w:hAnsi="Times New Roman" w:cs="Times New Roman"/>
          <w:sz w:val="24"/>
          <w:szCs w:val="24"/>
        </w:rPr>
        <w:t xml:space="preserve">, </w:t>
      </w:r>
      <w:r>
        <w:rPr>
          <w:rFonts w:ascii="Times New Roman" w:hAnsi="Times New Roman" w:cs="Times New Roman"/>
          <w:sz w:val="24"/>
          <w:szCs w:val="24"/>
        </w:rPr>
        <w:t xml:space="preserve">оформлению и защите передаваемой</w:t>
      </w:r>
      <w:r>
        <w:rPr>
          <w:rFonts w:ascii="Times New Roman" w:hAnsi="Times New Roman" w:cs="Times New Roman"/>
          <w:sz w:val="24"/>
          <w:szCs w:val="24"/>
        </w:rPr>
        <w:t xml:space="preserve"> и получаемой по </w:t>
      </w:r>
      <w:r>
        <w:rPr>
          <w:rFonts w:ascii="Times New Roman" w:hAnsi="Times New Roman" w:cs="Times New Roman"/>
          <w:color w:val="000000"/>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информации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виде 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порядок осуществления приема и передачи ЭД и обеспечивать передачу только надлежащим образом оформленных документов.</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iCs/>
          <w:sz w:val="24"/>
          <w:szCs w:val="24"/>
        </w:rPr>
        <w:t xml:space="preserve">Направлять в Банк только те Э</w:t>
      </w:r>
      <w:r>
        <w:rPr>
          <w:rFonts w:ascii="Times New Roman" w:hAnsi="Times New Roman" w:cs="Times New Roman"/>
          <w:iCs/>
          <w:sz w:val="24"/>
          <w:szCs w:val="24"/>
        </w:rPr>
        <w:t xml:space="preserve">П</w:t>
      </w:r>
      <w:r>
        <w:rPr>
          <w:rFonts w:ascii="Times New Roman" w:hAnsi="Times New Roman" w:cs="Times New Roman"/>
          <w:iCs/>
          <w:sz w:val="24"/>
          <w:szCs w:val="24"/>
        </w:rPr>
        <w:t xml:space="preserve">Д, которые подписаны ЭП лиц, заявленных </w:t>
      </w:r>
      <w:r>
        <w:rPr>
          <w:rFonts w:ascii="Times New Roman" w:hAnsi="Times New Roman" w:cs="Times New Roman"/>
          <w:iCs/>
          <w:sz w:val="24"/>
          <w:szCs w:val="24"/>
        </w:rPr>
        <w:br w:type="textWrapping" w:clear="all"/>
      </w:r>
      <w:r>
        <w:rPr>
          <w:rFonts w:ascii="Times New Roman" w:hAnsi="Times New Roman" w:cs="Times New Roman"/>
          <w:iCs/>
          <w:sz w:val="24"/>
          <w:szCs w:val="24"/>
        </w:rPr>
        <w:t xml:space="preserve">в карточке с образцами подписей и оттиска печати Клиента,</w:t>
      </w:r>
      <w:r>
        <w:rPr>
          <w:rFonts w:ascii="Times New Roman" w:hAnsi="Times New Roman" w:cs="Times New Roman"/>
          <w:sz w:val="24"/>
          <w:szCs w:val="24"/>
        </w:rPr>
        <w:t xml:space="preserve"> с соблюдением условий количества и сочетания подписей Уполномоченных лиц Клиента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Соглашением о количестве и сочетании подписей</w:t>
      </w:r>
      <w:r>
        <w:rPr>
          <w:rFonts w:ascii="Times New Roman" w:hAnsi="Times New Roman" w:cs="Times New Roman"/>
          <w:sz w:val="24"/>
          <w:szCs w:val="24"/>
        </w:rPr>
        <w:t xml:space="preserve">, или заявленных в Соглашении о количестве и сочетании подписей в случае отсутствия в Банке карточки с образцами подписей и оттиска печати</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4"/>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внесения изменений в карточку с образцами подписей </w:t>
      </w:r>
      <w:r>
        <w:rPr>
          <w:rFonts w:ascii="Times New Roman" w:hAnsi="Times New Roman" w:cs="Times New Roman"/>
          <w:sz w:val="24"/>
          <w:szCs w:val="24"/>
        </w:rPr>
        <w:t xml:space="preserve">и оттиска печати и/или Соглашение о количестве и сочетании подписей, сво</w:t>
      </w:r>
      <w:r>
        <w:rPr>
          <w:rFonts w:ascii="Times New Roman" w:hAnsi="Times New Roman" w:cs="Times New Roman"/>
          <w:sz w:val="24"/>
          <w:szCs w:val="24"/>
        </w:rPr>
        <w:t xml:space="preserve">евременно представлять в Банк сведения, подтверждающие полномочия лиц Клиента по подписанию ЭД и способные повлиять на исполнение расчетных документов. Замена карточки и/или Соглашения о количестве и сочетании подписей, а также истечение сроков полномочий </w:t>
      </w:r>
      <w:r>
        <w:rPr>
          <w:rFonts w:ascii="Times New Roman" w:hAnsi="Times New Roman" w:cs="Times New Roman"/>
          <w:sz w:val="24"/>
          <w:szCs w:val="24"/>
        </w:rPr>
        <w:t xml:space="preserve">по подписанию расчетных документов у всех/одного из уполномоченных лиц Клиента, имеющих право подписи, согласно Соглашению о количестве и сочетании подписей, являются основаниями для приостановки обмена информацией с помощью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 смены ключей ЭП. </w:t>
      </w:r>
      <w:r>
        <w:rPr>
          <w:rFonts w:ascii="Times New Roman" w:hAnsi="Times New Roman" w:cs="Times New Roman"/>
          <w:sz w:val="24"/>
          <w:szCs w:val="24"/>
        </w:rPr>
        <w:t xml:space="preserve">Смена уполномоченных лиц Клиента должна сопровождаться блокировкой их доступа к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и при использовании Клиентом УНЭП - аннулированием СКП ЭП и регистрацией в УЦ РСХБ новых уполномоченных лиц Клиента (с последующей выдачей СКП ЭП), в соответствии с порядком, установленным Регламентом УЦ РСХБ в соответствии с настоящим Регламентом.</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своевременно </w:t>
      </w:r>
      <w:r>
        <w:rPr>
          <w:rFonts w:ascii="Times New Roman" w:hAnsi="Times New Roman" w:cs="Times New Roman"/>
          <w:iCs/>
          <w:sz w:val="24"/>
          <w:szCs w:val="24"/>
        </w:rPr>
        <w:t xml:space="preserve">представлять в Подразделение Банка</w:t>
      </w:r>
      <w:r>
        <w:rPr>
          <w:rFonts w:ascii="Times New Roman" w:hAnsi="Times New Roman" w:cs="Times New Roman"/>
          <w:color w:val="000000"/>
          <w:sz w:val="24"/>
          <w:szCs w:val="24"/>
        </w:rPr>
        <w:t xml:space="preserve"> запрос на аннулирование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по форме </w:t>
      </w:r>
      <w:r>
        <w:rPr>
          <w:rFonts w:ascii="Times New Roman" w:hAnsi="Times New Roman" w:cs="Times New Roman"/>
          <w:color w:val="000000"/>
          <w:sz w:val="24"/>
          <w:szCs w:val="24"/>
        </w:rPr>
        <w:t xml:space="preserve">Приложение 1</w:t>
      </w:r>
      <w:r>
        <w:rPr>
          <w:rFonts w:ascii="Times New Roman" w:hAnsi="Times New Roman" w:cs="Times New Roman"/>
          <w:color w:val="000000"/>
          <w:sz w:val="24"/>
          <w:szCs w:val="24"/>
        </w:rPr>
        <w:t xml:space="preserve">0</w:t>
      </w:r>
      <w:r>
        <w:rPr>
          <w:rFonts w:ascii="Times New Roman" w:hAnsi="Times New Roman" w:cs="Times New Roman"/>
          <w:color w:val="000000"/>
          <w:sz w:val="24"/>
          <w:szCs w:val="24"/>
        </w:rPr>
        <w:t xml:space="preserve"> к </w:t>
      </w:r>
      <w:r>
        <w:rPr>
          <w:rFonts w:ascii="Times New Roman" w:hAnsi="Times New Roman" w:cs="Times New Roman"/>
          <w:color w:val="000000"/>
          <w:sz w:val="24"/>
          <w:szCs w:val="24"/>
        </w:rPr>
        <w:t xml:space="preserve">Р</w:t>
      </w:r>
      <w:r>
        <w:rPr>
          <w:rFonts w:ascii="Times New Roman" w:hAnsi="Times New Roman" w:cs="Times New Roman"/>
          <w:color w:val="000000"/>
          <w:sz w:val="24"/>
          <w:szCs w:val="24"/>
        </w:rPr>
        <w:t xml:space="preserve">егламенту УЦ РСХБ)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и заявление о предоставлении/закрытии доступа к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данным </w:t>
      </w:r>
      <w:r>
        <w:rPr>
          <w:rFonts w:ascii="Times New Roman" w:hAnsi="Times New Roman" w:cs="Times New Roman"/>
          <w:color w:val="000000"/>
          <w:sz w:val="24"/>
          <w:szCs w:val="24"/>
        </w:rPr>
        <w:t xml:space="preserve">СИО Клиента</w:t>
      </w:r>
      <w:r>
        <w:rPr>
          <w:rFonts w:ascii="Times New Roman" w:hAnsi="Times New Roman" w:cs="Times New Roman"/>
          <w:color w:val="000000"/>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Пользователя/Представителя Клиента, своевременно представлять в Банк запрос на закрытие доступа к </w:t>
      </w:r>
      <w:r>
        <w:rPr>
          <w:rFonts w:ascii="Times New Roman" w:hAnsi="Times New Roman" w:cs="Times New Roman"/>
          <w:bCs/>
          <w:sz w:val="24"/>
          <w:szCs w:val="24"/>
        </w:rPr>
        <w:t xml:space="preserve">ИС Свой Бизнес</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данному Пользователю/Представителю Клиента (по форме Приложения 1</w:t>
      </w:r>
      <w:r>
        <w:rPr>
          <w:rFonts w:ascii="Times New Roman" w:hAnsi="Times New Roman" w:cs="Times New Roman"/>
          <w:color w:val="000000"/>
          <w:sz w:val="24"/>
          <w:szCs w:val="24"/>
        </w:rPr>
        <w:t xml:space="preserve">1</w:t>
      </w:r>
      <w:r>
        <w:rPr>
          <w:rFonts w:ascii="Times New Roman" w:hAnsi="Times New Roman" w:cs="Times New Roman"/>
          <w:color w:val="000000"/>
          <w:sz w:val="24"/>
          <w:szCs w:val="24"/>
        </w:rPr>
        <w:t xml:space="preserve"> к </w:t>
      </w:r>
      <w:r>
        <w:rPr>
          <w:rFonts w:ascii="Times New Roman" w:hAnsi="Times New Roman" w:cs="Times New Roman"/>
          <w:color w:val="000000"/>
          <w:sz w:val="24"/>
          <w:szCs w:val="24"/>
        </w:rPr>
        <w:t xml:space="preserve"> Условиям).</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защиту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 </w:t>
      </w:r>
      <w:r>
        <w:rPr>
          <w:rFonts w:ascii="Times New Roman" w:hAnsi="Times New Roman" w:cs="Times New Roman"/>
          <w:sz w:val="24"/>
          <w:szCs w:val="24"/>
        </w:rPr>
        <w:t xml:space="preserve">от несанкционированного доступа, а также заражения вредоносным кодом (вирусами). В случае обнаружения неработоспособности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признаков несанкционированного доступа к </w:t>
      </w:r>
      <w:r>
        <w:rPr>
          <w:rFonts w:ascii="Times New Roman" w:hAnsi="Times New Roman" w:cs="Times New Roman"/>
          <w:sz w:val="24"/>
          <w:szCs w:val="24"/>
        </w:rPr>
        <w:t xml:space="preserve">АРМ, КН и/или Мобильному устройству</w:t>
      </w:r>
      <w:r>
        <w:rPr>
          <w:rFonts w:ascii="Times New Roman" w:hAnsi="Times New Roman" w:cs="Times New Roman"/>
          <w:sz w:val="24"/>
          <w:szCs w:val="24"/>
        </w:rPr>
        <w:t xml:space="preserve">, а также признаков заражения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Мобильного устройства </w:t>
      </w:r>
      <w:r>
        <w:rPr>
          <w:rFonts w:ascii="Times New Roman" w:hAnsi="Times New Roman" w:cs="Times New Roman"/>
          <w:sz w:val="24"/>
          <w:szCs w:val="24"/>
        </w:rPr>
        <w:t xml:space="preserve">вредоносным кодом (вирусами), не позднее следующего рабочего дня с момента обнаружения сообщить об этом Банку любым доступным способом.</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4"/>
        </w:numPr>
        <w:ind w:left="0" w:firstLine="709"/>
        <w:jc w:val="both"/>
        <w:tabs>
          <w:tab w:val="num" w:pos="1135" w:leader="none"/>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Исключить возможность установки и использования специализированного программного обеспечения для удаленного администрирования (например, Radmin, TeamViewer и др.) на устройстве, с которого осуществляется взаимодействие </w:t>
        <w:br/>
        <w:t xml:space="preserve">с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При обнаружении специализированного программного обеспечения на устройстве, </w:t>
      </w:r>
      <w:r>
        <w:rPr>
          <w:rFonts w:ascii="Times New Roman" w:hAnsi="Times New Roman" w:cs="Times New Roman"/>
          <w:sz w:val="24"/>
          <w:szCs w:val="24"/>
        </w:rPr>
        <w:t xml:space="preserve">с которого осуществляется взаимодействие с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незамедлительно произвести удаление недопустимого программного обеспечения</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Устанавливать Мобильное приложение только из доверенных источников размещенное в «Play Маркет», «App Store», «</w:t>
      </w:r>
      <w:r>
        <w:rPr>
          <w:rFonts w:ascii="Times New Roman" w:hAnsi="Times New Roman" w:cs="Times New Roman"/>
          <w:sz w:val="24"/>
          <w:szCs w:val="24"/>
          <w:lang w:val="en-US"/>
        </w:rPr>
        <w:t xml:space="preserve">Appgallery</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Galaxy Store», «RuStore»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и «NashStore»</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В случае смены </w:t>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полномоченных лиц </w:t>
      </w:r>
      <w:r>
        <w:rPr>
          <w:rFonts w:ascii="Times New Roman" w:hAnsi="Times New Roman" w:cs="Times New Roman"/>
          <w:sz w:val="24"/>
          <w:szCs w:val="24"/>
        </w:rPr>
        <w:t xml:space="preserve">с правом акцепта/просмотра операций</w:t>
      </w:r>
      <w:r>
        <w:rPr>
          <w:rFonts w:ascii="Times New Roman" w:hAnsi="Times New Roman" w:cs="Times New Roman"/>
          <w:sz w:val="24"/>
          <w:szCs w:val="24"/>
        </w:rPr>
        <w:t xml:space="preserve">, своевреме</w:t>
      </w:r>
      <w:r>
        <w:rPr>
          <w:rFonts w:ascii="Times New Roman" w:hAnsi="Times New Roman" w:cs="Times New Roman"/>
          <w:sz w:val="24"/>
          <w:szCs w:val="24"/>
        </w:rPr>
        <w:t xml:space="preserve">нно представлять в Банк </w:t>
      </w:r>
      <w:r>
        <w:rPr>
          <w:rFonts w:ascii="Times New Roman" w:hAnsi="Times New Roman" w:cs="Times New Roman"/>
          <w:sz w:val="24"/>
          <w:szCs w:val="24"/>
        </w:rPr>
        <w:t xml:space="preserve">Заявление об изменении параметров контроля за платежами Контролируемой организации (Приложение 18 к Условиям)/Заявление об изменении параметров контроля за платежами (Приложение 20 к Условиям) и </w:t>
      </w:r>
      <w:r>
        <w:rPr>
          <w:rFonts w:ascii="Times New Roman" w:hAnsi="Times New Roman" w:cs="Times New Roman"/>
          <w:sz w:val="24"/>
          <w:szCs w:val="24"/>
        </w:rPr>
        <w:t xml:space="preserve">запрос</w:t>
      </w:r>
      <w:r>
        <w:rPr>
          <w:rFonts w:ascii="Times New Roman" w:hAnsi="Times New Roman" w:cs="Times New Roman"/>
          <w:sz w:val="24"/>
          <w:szCs w:val="24"/>
        </w:rPr>
        <w:t xml:space="preserve">ы</w:t>
      </w:r>
      <w:r>
        <w:rPr>
          <w:rFonts w:ascii="Times New Roman" w:hAnsi="Times New Roman" w:cs="Times New Roman"/>
          <w:sz w:val="24"/>
          <w:szCs w:val="24"/>
        </w:rPr>
        <w:t xml:space="preserve"> на аннулирование СКП ЭП СИО (Приложение 10 к Регламенту УЦ РСХБ)</w:t>
      </w:r>
      <w:r>
        <w:rPr>
          <w:rFonts w:ascii="Times New Roman" w:hAnsi="Times New Roman" w:cs="Times New Roman"/>
          <w:sz w:val="24"/>
          <w:szCs w:val="24"/>
        </w:rPr>
        <w:t xml:space="preserve"> всех лиц, исключенных из списка Уполномоченных с правом акцепта/просмотра операций,</w:t>
      </w:r>
      <w:r>
        <w:rPr>
          <w:rFonts w:ascii="Times New Roman" w:hAnsi="Times New Roman" w:cs="Times New Roman"/>
          <w:sz w:val="24"/>
          <w:szCs w:val="24"/>
        </w:rPr>
        <w:t xml:space="preserve"> в случае если СКП ЭП используется указанными лицами </w:t>
      </w:r>
      <w:r>
        <w:rPr>
          <w:rFonts w:ascii="Times New Roman" w:hAnsi="Times New Roman" w:cs="Times New Roman"/>
          <w:sz w:val="24"/>
          <w:szCs w:val="24"/>
        </w:rPr>
        <w:t xml:space="preserve">только </w:t>
      </w:r>
      <w:r>
        <w:rPr>
          <w:rFonts w:ascii="Times New Roman" w:hAnsi="Times New Roman" w:cs="Times New Roman"/>
          <w:sz w:val="24"/>
          <w:szCs w:val="24"/>
        </w:rPr>
        <w:t xml:space="preserve">в рамках Контроля за платежами.Акцепт/Контрол</w:t>
      </w:r>
      <w:r>
        <w:rPr>
          <w:rFonts w:ascii="Times New Roman" w:hAnsi="Times New Roman" w:cs="Times New Roman"/>
          <w:sz w:val="24"/>
          <w:szCs w:val="24"/>
        </w:rPr>
        <w:t xml:space="preserve">я</w:t>
      </w:r>
      <w:r>
        <w:rPr>
          <w:rFonts w:ascii="Times New Roman" w:hAnsi="Times New Roman" w:cs="Times New Roman"/>
          <w:sz w:val="24"/>
          <w:szCs w:val="24"/>
        </w:rPr>
        <w:t xml:space="preserve"> за платежами.Выписка.</w:t>
      </w:r>
      <w:r>
        <w:rPr>
          <w:rFonts w:ascii="Times New Roman" w:hAnsi="Times New Roman" w:cs="Times New Roman"/>
          <w:sz w:val="24"/>
          <w:szCs w:val="24"/>
        </w:rPr>
      </w:r>
      <w:r>
        <w:rPr>
          <w:rFonts w:ascii="Times New Roman" w:hAnsi="Times New Roman" w:cs="Times New Roman"/>
          <w:sz w:val="24"/>
          <w:szCs w:val="24"/>
        </w:rPr>
      </w:r>
    </w:p>
    <w:p>
      <w:pPr>
        <w:pStyle w:val="1020"/>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Стороны взаимно обязуются:</w:t>
      </w:r>
      <w:r>
        <w:rPr>
          <w:rFonts w:ascii="Times New Roman" w:hAnsi="Times New Roman" w:cs="Times New Roman"/>
          <w:b/>
          <w:sz w:val="24"/>
          <w:szCs w:val="24"/>
        </w:rPr>
      </w:r>
      <w:r>
        <w:rPr>
          <w:rFonts w:ascii="Times New Roman" w:hAnsi="Times New Roman" w:cs="Times New Roman"/>
          <w:b/>
          <w:sz w:val="24"/>
          <w:szCs w:val="24"/>
        </w:rPr>
      </w:r>
    </w:p>
    <w:p>
      <w:pPr>
        <w:pStyle w:val="1020"/>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Не осуществлять действий, наносящих ущерб другой Стороне вследствие использования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t xml:space="preserve"> Использовать для обмена ЭД согласно п.</w:t>
      </w:r>
      <w:r>
        <w:rPr>
          <w:rFonts w:ascii="Times New Roman" w:hAnsi="Times New Roman" w:cs="Times New Roman"/>
          <w:sz w:val="24"/>
          <w:szCs w:val="24"/>
        </w:rPr>
        <w:t xml:space="preserve">п. </w:t>
      </w:r>
      <w:r>
        <w:rPr>
          <w:rFonts w:ascii="Times New Roman" w:hAnsi="Times New Roman" w:cs="Times New Roman"/>
          <w:sz w:val="24"/>
          <w:szCs w:val="24"/>
        </w:rPr>
        <w:t xml:space="preserve">2.1-2.2 настоящего Регламента только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Поддерживать системное время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w:t>
      </w:r>
      <w:r>
        <w:rPr>
          <w:rFonts w:ascii="Times New Roman" w:hAnsi="Times New Roman" w:cs="Times New Roman"/>
          <w:sz w:val="24"/>
          <w:szCs w:val="24"/>
        </w:rPr>
        <w:t xml:space="preserve"> по местному времени с точностью до </w:t>
      </w:r>
      <w:r>
        <w:rPr>
          <w:rFonts w:ascii="Times New Roman" w:hAnsi="Times New Roman" w:cs="Times New Roman"/>
          <w:sz w:val="24"/>
          <w:szCs w:val="24"/>
        </w:rPr>
        <w:t xml:space="preserve">5 </w:t>
      </w:r>
      <w:r>
        <w:rPr>
          <w:rFonts w:ascii="Times New Roman" w:hAnsi="Times New Roman" w:cs="Times New Roman"/>
          <w:sz w:val="24"/>
          <w:szCs w:val="24"/>
        </w:rPr>
        <w:t xml:space="preserve">минут. При обработке документов, полученных </w:t>
      </w:r>
      <w:r>
        <w:rPr>
          <w:rFonts w:ascii="Times New Roman" w:hAnsi="Times New Roman" w:cs="Times New Roman"/>
          <w:sz w:val="24"/>
          <w:szCs w:val="24"/>
        </w:rPr>
        <w:t xml:space="preserve">с использованием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определяющим временем является текущее время по системным часам аппаратных средств Банка. </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При осуществлении операций</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выполняемых </w:t>
      </w:r>
      <w:r>
        <w:rPr>
          <w:rFonts w:ascii="Times New Roman" w:hAnsi="Times New Roman" w:cs="Times New Roman"/>
          <w:sz w:val="24"/>
          <w:szCs w:val="24"/>
        </w:rPr>
        <w:t xml:space="preserve">на основании полученных по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ЭД</w:t>
      </w:r>
      <w:r>
        <w:rPr>
          <w:rFonts w:ascii="Times New Roman" w:hAnsi="Times New Roman" w:cs="Times New Roman"/>
          <w:sz w:val="24"/>
          <w:szCs w:val="24"/>
        </w:rPr>
        <w:t xml:space="preserve">,</w:t>
      </w:r>
      <w:r>
        <w:rPr>
          <w:rFonts w:ascii="Times New Roman" w:hAnsi="Times New Roman" w:cs="Times New Roman"/>
          <w:sz w:val="24"/>
          <w:szCs w:val="24"/>
        </w:rPr>
        <w:t xml:space="preserve"> руководствоваться требованиями законодательства Р</w:t>
      </w:r>
      <w:r>
        <w:rPr>
          <w:rFonts w:ascii="Times New Roman" w:hAnsi="Times New Roman" w:cs="Times New Roman"/>
          <w:sz w:val="24"/>
          <w:szCs w:val="24"/>
        </w:rPr>
        <w:t xml:space="preserve">оссийской </w:t>
      </w:r>
      <w:r>
        <w:rPr>
          <w:rFonts w:ascii="Times New Roman" w:hAnsi="Times New Roman" w:cs="Times New Roman"/>
          <w:sz w:val="24"/>
          <w:szCs w:val="24"/>
        </w:rPr>
        <w:t xml:space="preserve">Ф</w:t>
      </w:r>
      <w:r>
        <w:rPr>
          <w:rFonts w:ascii="Times New Roman" w:hAnsi="Times New Roman" w:cs="Times New Roman"/>
          <w:sz w:val="24"/>
          <w:szCs w:val="24"/>
        </w:rPr>
        <w:t xml:space="preserve">едерации</w:t>
      </w:r>
      <w:r>
        <w:rPr>
          <w:rFonts w:ascii="Times New Roman" w:hAnsi="Times New Roman" w:cs="Times New Roman"/>
          <w:sz w:val="24"/>
          <w:szCs w:val="24"/>
        </w:rPr>
        <w:t xml:space="preserve"> и соглашений между Банком и Клиентом.</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w:t>
      </w:r>
      <w:r>
        <w:rPr>
          <w:rFonts w:ascii="Times New Roman" w:hAnsi="Times New Roman" w:cs="Times New Roman"/>
          <w:sz w:val="24"/>
          <w:szCs w:val="24"/>
        </w:rPr>
        <w:t xml:space="preserve">защиту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bCs/>
          <w:sz w:val="24"/>
          <w:szCs w:val="24"/>
        </w:rPr>
        <w:t xml:space="preserve"> </w:t>
      </w:r>
      <w:r>
        <w:rPr>
          <w:rFonts w:ascii="Times New Roman" w:hAnsi="Times New Roman" w:cs="Times New Roman"/>
          <w:sz w:val="24"/>
          <w:szCs w:val="24"/>
        </w:rPr>
        <w:t xml:space="preserve">целостность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сохранность программных средств, ЭД и информации, передаваемой и получаемой по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Вести архивы документов </w:t>
      </w:r>
      <w:r>
        <w:rPr>
          <w:rFonts w:ascii="Times New Roman" w:hAnsi="Times New Roman" w:cs="Times New Roman"/>
          <w:sz w:val="24"/>
          <w:szCs w:val="24"/>
        </w:rPr>
        <w:t xml:space="preserve">в электронном виде и </w:t>
      </w:r>
      <w:r>
        <w:rPr>
          <w:rFonts w:ascii="Times New Roman" w:hAnsi="Times New Roman" w:cs="Times New Roman"/>
          <w:sz w:val="24"/>
          <w:szCs w:val="24"/>
        </w:rPr>
        <w:t xml:space="preserve">бумажных носителях, хранить их в соответствии с порядком и сроками, установленными для хранения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Представлять по запросам другой Стороны подтверждения </w:t>
      </w:r>
      <w:r>
        <w:rPr>
          <w:rFonts w:ascii="Times New Roman" w:hAnsi="Times New Roman" w:cs="Times New Roman"/>
          <w:sz w:val="24"/>
          <w:szCs w:val="24"/>
        </w:rPr>
        <w:t xml:space="preserve">о получении</w:t>
      </w:r>
      <w:r>
        <w:rPr>
          <w:rFonts w:ascii="Times New Roman" w:hAnsi="Times New Roman" w:cs="Times New Roman"/>
          <w:sz w:val="24"/>
          <w:szCs w:val="24"/>
        </w:rPr>
        <w:t xml:space="preserve"> ЭД,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а также надлежащим образом оформленные бумажные копии ЭД.</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За собственный счет поддерживать в рабочем состоянии и при необходимости самостоятельно модернизировать свои помещения и технические средства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обеспечивать работоспособность</w:t>
      </w:r>
      <w:r>
        <w:rPr>
          <w:rFonts w:ascii="Times New Roman" w:hAnsi="Times New Roman" w:cs="Times New Roman"/>
          <w:sz w:val="24"/>
          <w:szCs w:val="24"/>
        </w:rPr>
        <w:t xml:space="preserve"> вычислительной техники, средств связи, </w:t>
      </w:r>
      <w:r>
        <w:rPr>
          <w:rFonts w:ascii="Times New Roman" w:hAnsi="Times New Roman" w:cs="Times New Roman"/>
          <w:sz w:val="24"/>
          <w:szCs w:val="24"/>
        </w:rPr>
        <w:t xml:space="preserve">М</w:t>
      </w:r>
      <w:r>
        <w:rPr>
          <w:rFonts w:ascii="Times New Roman" w:hAnsi="Times New Roman" w:cs="Times New Roman"/>
          <w:sz w:val="24"/>
          <w:szCs w:val="24"/>
        </w:rPr>
        <w:t xml:space="preserve">обильных устройств</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ind w:left="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20"/>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3. Условия и порядок осуществления электронных платежей</w:t>
      </w:r>
      <w:r>
        <w:rPr>
          <w:rFonts w:ascii="Times New Roman" w:hAnsi="Times New Roman" w:cs="Times New Roman"/>
          <w:b/>
          <w:bCs/>
          <w:sz w:val="24"/>
          <w:szCs w:val="24"/>
        </w:rPr>
      </w:r>
      <w:r>
        <w:rPr>
          <w:rFonts w:ascii="Times New Roman" w:hAnsi="Times New Roman" w:cs="Times New Roman"/>
          <w:b/>
          <w:bCs/>
          <w:sz w:val="24"/>
          <w:szCs w:val="24"/>
        </w:rPr>
      </w:r>
    </w:p>
    <w:p>
      <w:pPr>
        <w:pStyle w:val="1020"/>
        <w:numPr>
          <w:ilvl w:val="1"/>
          <w:numId w:val="16"/>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Общие положения</w:t>
      </w:r>
      <w:r>
        <w:rPr>
          <w:rFonts w:ascii="Times New Roman" w:hAnsi="Times New Roman" w:cs="Times New Roman"/>
          <w:b/>
          <w:sz w:val="24"/>
          <w:szCs w:val="24"/>
        </w:rPr>
      </w:r>
      <w:r>
        <w:rPr>
          <w:rFonts w:ascii="Times New Roman" w:hAnsi="Times New Roman" w:cs="Times New Roman"/>
          <w:b/>
          <w:sz w:val="24"/>
          <w:szCs w:val="24"/>
        </w:rPr>
      </w:r>
    </w:p>
    <w:p>
      <w:pPr>
        <w:pStyle w:val="1020"/>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После подписания Сторонами Заявл</w:t>
      </w:r>
      <w:r>
        <w:rPr>
          <w:rFonts w:ascii="Times New Roman" w:hAnsi="Times New Roman" w:cs="Times New Roman"/>
          <w:sz w:val="24"/>
          <w:szCs w:val="24"/>
        </w:rPr>
        <w:t xml:space="preserve">ения о присоединении к Условиям</w:t>
      </w:r>
      <w:r>
        <w:rPr>
          <w:rFonts w:ascii="Times New Roman" w:hAnsi="Times New Roman" w:cs="Times New Roman"/>
          <w:sz w:val="24"/>
          <w:szCs w:val="24"/>
        </w:rPr>
        <w:t xml:space="preserve"> Стороны осуществляют необходимые технические и организационные мероприятия для организации </w:t>
      </w:r>
      <w:r>
        <w:rPr>
          <w:rFonts w:ascii="Times New Roman" w:hAnsi="Times New Roman" w:cs="Times New Roman"/>
          <w:sz w:val="24"/>
          <w:szCs w:val="24"/>
        </w:rPr>
        <w:t xml:space="preserve">и осуществления </w:t>
      </w:r>
      <w:r>
        <w:rPr>
          <w:rFonts w:ascii="Times New Roman" w:hAnsi="Times New Roman" w:cs="Times New Roman"/>
          <w:sz w:val="24"/>
          <w:szCs w:val="24"/>
        </w:rPr>
        <w:t xml:space="preserve">электронного документооборота в соответствии с требованиями настоящего Регламента, </w:t>
      </w:r>
      <w:r>
        <w:rPr>
          <w:rFonts w:ascii="Times New Roman" w:hAnsi="Times New Roman" w:cs="Times New Roman"/>
          <w:sz w:val="24"/>
          <w:szCs w:val="24"/>
        </w:rPr>
        <w:t xml:space="preserve">Услови</w:t>
      </w:r>
      <w:r>
        <w:rPr>
          <w:rFonts w:ascii="Times New Roman" w:hAnsi="Times New Roman" w:cs="Times New Roman"/>
          <w:sz w:val="24"/>
          <w:szCs w:val="24"/>
        </w:rPr>
        <w:t xml:space="preserve">й</w:t>
      </w:r>
      <w:r>
        <w:rPr>
          <w:rFonts w:ascii="Times New Roman" w:hAnsi="Times New Roman" w:cs="Times New Roman"/>
          <w:sz w:val="24"/>
          <w:szCs w:val="24"/>
        </w:rPr>
        <w:t xml:space="preserve"> </w:t>
      </w:r>
      <w:r>
        <w:rPr>
          <w:rFonts w:ascii="Times New Roman" w:hAnsi="Times New Roman" w:cs="Times New Roman"/>
          <w:sz w:val="24"/>
          <w:szCs w:val="24"/>
        </w:rPr>
        <w:t xml:space="preserve">настройки программно-технических средств и доступа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w:t>
      </w:r>
      <w:r>
        <w:rPr>
          <w:rFonts w:ascii="Times New Roman" w:hAnsi="Times New Roman" w:cs="Times New Roman"/>
          <w:sz w:val="24"/>
          <w:szCs w:val="24"/>
        </w:rPr>
        <w:t xml:space="preserve">ИС Свой Бизнес </w:t>
      </w:r>
      <w:r>
        <w:rPr>
          <w:rFonts w:ascii="Times New Roman" w:hAnsi="Times New Roman" w:cs="Times New Roman"/>
          <w:sz w:val="24"/>
          <w:szCs w:val="24"/>
        </w:rPr>
        <w:t xml:space="preserve">(Приложение </w:t>
      </w:r>
      <w:r>
        <w:rPr>
          <w:rFonts w:ascii="Times New Roman" w:hAnsi="Times New Roman" w:cs="Times New Roman"/>
          <w:sz w:val="24"/>
          <w:szCs w:val="24"/>
        </w:rPr>
        <w:t xml:space="preserve">3</w:t>
      </w:r>
      <w:r>
        <w:rPr>
          <w:rFonts w:ascii="Times New Roman" w:hAnsi="Times New Roman" w:cs="Times New Roman"/>
          <w:sz w:val="24"/>
          <w:szCs w:val="24"/>
        </w:rPr>
        <w:t xml:space="preserve"> к Условиям) и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егламента УЦ 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ЭД представляют собой электронные бланки документов, заполняемые Клиентом в соответствии с банковскими требованиями и пересылаемые в Банк по каналам связи </w:t>
      </w:r>
      <w:r>
        <w:rPr>
          <w:rFonts w:ascii="Times New Roman" w:hAnsi="Times New Roman" w:cs="Times New Roman"/>
          <w:sz w:val="24"/>
          <w:szCs w:val="24"/>
        </w:rPr>
        <w:t xml:space="preserve">с использованием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для исполнения. Для удобства подготовки ЭД на экран </w:t>
      </w:r>
      <w:r>
        <w:rPr>
          <w:rFonts w:ascii="Times New Roman" w:hAnsi="Times New Roman" w:cs="Times New Roman"/>
          <w:sz w:val="24"/>
          <w:szCs w:val="24"/>
        </w:rPr>
        <w:t xml:space="preserve">АРМ и Мобильных устройств </w:t>
      </w:r>
      <w:r>
        <w:rPr>
          <w:rFonts w:ascii="Times New Roman" w:hAnsi="Times New Roman" w:cs="Times New Roman"/>
          <w:sz w:val="24"/>
          <w:szCs w:val="24"/>
        </w:rPr>
        <w:t xml:space="preserve">Клиента выводится электронный бланк, который заполняется согласно наименованиям полей и правилам, описанным в документации. Некоторые поля заполняются автоматически в соответствии со встроенными справочниками реквизитов.</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Заполняемые в </w:t>
      </w:r>
      <w:r>
        <w:rPr>
          <w:rFonts w:ascii="Times New Roman" w:hAnsi="Times New Roman" w:cs="Times New Roman"/>
          <w:sz w:val="24"/>
          <w:szCs w:val="24"/>
        </w:rPr>
        <w:t xml:space="preserve">клиентском модуле </w:t>
      </w:r>
      <w:r>
        <w:rPr>
          <w:rFonts w:ascii="Times New Roman" w:hAnsi="Times New Roman" w:cs="Times New Roman"/>
          <w:sz w:val="24"/>
          <w:szCs w:val="24"/>
        </w:rPr>
        <w:t xml:space="preserve">документы проходят предварительную автоматическую проверку (на </w:t>
      </w:r>
      <w:r>
        <w:rPr>
          <w:rFonts w:ascii="Times New Roman" w:hAnsi="Times New Roman" w:cs="Times New Roman"/>
          <w:sz w:val="24"/>
          <w:szCs w:val="24"/>
        </w:rPr>
        <w:t xml:space="preserve">дату </w:t>
      </w:r>
      <w:r>
        <w:rPr>
          <w:rFonts w:ascii="Times New Roman" w:hAnsi="Times New Roman" w:cs="Times New Roman"/>
          <w:sz w:val="24"/>
          <w:szCs w:val="24"/>
        </w:rPr>
        <w:t xml:space="preserve">документа, на присутствие обязательной информации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полях документа, на соответствие вводимых данных – реквизитам, записанным во встроенном справочнике, а также другую проверку в соответствии с принятой технологией).</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На этапе обработки документов банковским модулем осуществляется автоматический контроль (на </w:t>
      </w:r>
      <w:r>
        <w:rPr>
          <w:rFonts w:ascii="Times New Roman" w:hAnsi="Times New Roman" w:cs="Times New Roman"/>
          <w:sz w:val="24"/>
          <w:szCs w:val="24"/>
        </w:rPr>
        <w:t xml:space="preserve">подлинность</w:t>
      </w:r>
      <w:r>
        <w:rPr>
          <w:rFonts w:ascii="Times New Roman" w:hAnsi="Times New Roman" w:cs="Times New Roman"/>
          <w:sz w:val="24"/>
          <w:szCs w:val="24"/>
        </w:rPr>
        <w:t xml:space="preserve"> </w:t>
      </w:r>
      <w:r>
        <w:rPr>
          <w:rFonts w:ascii="Times New Roman" w:hAnsi="Times New Roman" w:cs="Times New Roman"/>
          <w:sz w:val="24"/>
          <w:szCs w:val="24"/>
        </w:rPr>
        <w:t xml:space="preserve">ЭП/Средства подтверждения</w:t>
      </w:r>
      <w:r>
        <w:rPr>
          <w:rFonts w:ascii="Times New Roman" w:hAnsi="Times New Roman" w:cs="Times New Roman"/>
          <w:sz w:val="24"/>
          <w:szCs w:val="24"/>
        </w:rPr>
        <w:t xml:space="preserve">, </w:t>
      </w:r>
      <w:r>
        <w:rPr>
          <w:rFonts w:ascii="Times New Roman" w:hAnsi="Times New Roman" w:cs="Times New Roman"/>
          <w:sz w:val="24"/>
          <w:szCs w:val="24"/>
        </w:rPr>
        <w:t xml:space="preserve">на наличие и срок действия полномочий лиц, подписавших ЭД, </w:t>
      </w:r>
      <w:r>
        <w:rPr>
          <w:rFonts w:ascii="Times New Roman" w:hAnsi="Times New Roman" w:cs="Times New Roman"/>
          <w:sz w:val="24"/>
          <w:szCs w:val="24"/>
        </w:rPr>
        <w:t xml:space="preserve">на правильность указанного номера счета Клиента, на соответствие реквизитов Банка и </w:t>
      </w:r>
      <w:r>
        <w:rPr>
          <w:rFonts w:ascii="Times New Roman" w:hAnsi="Times New Roman" w:cs="Times New Roman"/>
          <w:sz w:val="24"/>
          <w:szCs w:val="24"/>
        </w:rPr>
        <w:t xml:space="preserve">БИК/наименование </w:t>
      </w:r>
      <w:r>
        <w:rPr>
          <w:rFonts w:ascii="Times New Roman" w:hAnsi="Times New Roman" w:cs="Times New Roman"/>
          <w:sz w:val="24"/>
          <w:szCs w:val="24"/>
        </w:rPr>
        <w:t xml:space="preserve">Банка </w:t>
      </w:r>
      <w:r>
        <w:rPr>
          <w:rFonts w:ascii="Times New Roman" w:hAnsi="Times New Roman" w:cs="Times New Roman"/>
          <w:sz w:val="24"/>
          <w:szCs w:val="24"/>
        </w:rPr>
        <w:t xml:space="preserve">получателя</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установленным </w:t>
      </w:r>
      <w:r>
        <w:rPr>
          <w:rFonts w:ascii="Times New Roman" w:hAnsi="Times New Roman" w:cs="Times New Roman"/>
          <w:sz w:val="24"/>
          <w:szCs w:val="24"/>
        </w:rPr>
        <w:t xml:space="preserve">Банком России</w:t>
      </w:r>
      <w:r>
        <w:rPr>
          <w:rFonts w:ascii="Times New Roman" w:hAnsi="Times New Roman" w:cs="Times New Roman"/>
          <w:sz w:val="24"/>
          <w:szCs w:val="24"/>
        </w:rPr>
        <w:t xml:space="preserve">, а также другой контроль в соответствии с принятой технологией</w:t>
      </w:r>
      <w:r>
        <w:rPr>
          <w:rFonts w:ascii="Times New Roman" w:hAnsi="Times New Roman" w:cs="Times New Roman"/>
          <w:sz w:val="24"/>
          <w:szCs w:val="24"/>
        </w:rPr>
        <w:t xml:space="preserve">,</w:t>
      </w:r>
      <w:r>
        <w:rPr>
          <w:rFonts w:ascii="Times New Roman" w:hAnsi="Times New Roman" w:cs="Times New Roman"/>
          <w:sz w:val="24"/>
          <w:szCs w:val="24"/>
          <w:lang w:eastAsia="ru-RU"/>
        </w:rPr>
        <w:t xml:space="preserve"> в том числе получение дополнительного подтверждения </w:t>
      </w:r>
      <w:r>
        <w:rPr>
          <w:rFonts w:ascii="Times New Roman" w:hAnsi="Times New Roman" w:cs="Courier New"/>
          <w:sz w:val="24"/>
          <w:szCs w:val="24"/>
        </w:rPr>
        <w:t xml:space="preserve">подлинности </w:t>
      </w:r>
      <w:r>
        <w:rPr>
          <w:rFonts w:ascii="Times New Roman" w:hAnsi="Times New Roman" w:cs="Courier New"/>
          <w:sz w:val="24"/>
          <w:szCs w:val="24"/>
        </w:rPr>
        <w:br w:type="textWrapping" w:clear="all"/>
      </w:r>
      <w:r>
        <w:rPr>
          <w:rFonts w:ascii="Times New Roman" w:hAnsi="Times New Roman" w:cs="Courier New"/>
          <w:sz w:val="24"/>
          <w:szCs w:val="24"/>
        </w:rPr>
        <w:t xml:space="preserve">и </w:t>
      </w:r>
      <w:r>
        <w:rPr>
          <w:rFonts w:ascii="Times New Roman" w:hAnsi="Times New Roman" w:cs="Times New Roman"/>
          <w:sz w:val="24"/>
          <w:szCs w:val="24"/>
          <w:lang w:eastAsia="ru-RU"/>
        </w:rPr>
        <w:t xml:space="preserve">авторства ЭД</w:t>
      </w:r>
      <w:r>
        <w:rPr>
          <w:rFonts w:ascii="Times New Roman" w:hAnsi="Times New Roman" w:cs="Times New Roman"/>
          <w:sz w:val="24"/>
          <w:szCs w:val="24"/>
        </w:rPr>
        <w:t xml:space="preserve">). В случае выявления </w:t>
      </w:r>
      <w:r>
        <w:rPr>
          <w:rFonts w:ascii="Times New Roman" w:hAnsi="Times New Roman" w:cs="Times New Roman"/>
          <w:sz w:val="24"/>
          <w:szCs w:val="24"/>
        </w:rPr>
        <w:t xml:space="preserve">вышеуказанных </w:t>
      </w:r>
      <w:r>
        <w:rPr>
          <w:rFonts w:ascii="Times New Roman" w:hAnsi="Times New Roman" w:cs="Times New Roman"/>
          <w:sz w:val="24"/>
          <w:szCs w:val="24"/>
        </w:rPr>
        <w:t xml:space="preserve">несоответствий</w:t>
      </w:r>
      <w:r>
        <w:rPr>
          <w:rFonts w:ascii="Times New Roman" w:hAnsi="Times New Roman" w:cs="Times New Roman"/>
          <w:sz w:val="24"/>
          <w:szCs w:val="24"/>
          <w:lang w:eastAsia="ru-RU"/>
        </w:rPr>
        <w:t xml:space="preserve">/компрометации, подозрения на компрометацию ключа </w:t>
      </w:r>
      <w:r>
        <w:rPr>
          <w:rFonts w:ascii="Times New Roman" w:hAnsi="Times New Roman" w:cs="Times New Roman"/>
          <w:sz w:val="24"/>
          <w:szCs w:val="24"/>
          <w:lang w:eastAsia="ru-RU"/>
        </w:rPr>
        <w:t xml:space="preserve">ЭП/Средства подтверждения</w:t>
      </w:r>
      <w:r>
        <w:rPr>
          <w:rFonts w:ascii="Times New Roman" w:hAnsi="Times New Roman" w:cs="Times New Roman"/>
          <w:sz w:val="24"/>
          <w:szCs w:val="24"/>
          <w:lang w:eastAsia="ru-RU"/>
        </w:rPr>
        <w:t xml:space="preserve"> Клиента</w:t>
      </w:r>
      <w:r>
        <w:rPr>
          <w:rFonts w:ascii="Times New Roman" w:hAnsi="Times New Roman" w:cs="Times New Roman"/>
          <w:sz w:val="24"/>
          <w:szCs w:val="24"/>
        </w:rPr>
        <w:t xml:space="preserve"> в</w:t>
      </w:r>
      <w:r>
        <w:rPr>
          <w:rFonts w:ascii="Times New Roman" w:hAnsi="Times New Roman" w:cs="Times New Roman"/>
          <w:sz w:val="24"/>
          <w:szCs w:val="24"/>
        </w:rPr>
        <w:t xml:space="preserve"> ходе проверки документа операции по документу не проводятся, </w:t>
      </w:r>
      <w:r>
        <w:rPr>
          <w:rFonts w:ascii="Times New Roman" w:hAnsi="Times New Roman" w:cs="Times New Roman"/>
          <w:sz w:val="24"/>
          <w:szCs w:val="24"/>
          <w:lang w:val="en-US"/>
        </w:rPr>
        <w:t xml:space="preserve">при этом документу в </w:t>
      </w:r>
      <w:r>
        <w:rPr>
          <w:rFonts w:ascii="Times New Roman" w:hAnsi="Times New Roman" w:cs="Times New Roman"/>
          <w:bCs/>
          <w:sz w:val="24"/>
          <w:szCs w:val="24"/>
        </w:rPr>
        <w:t xml:space="preserve">ИС Свой Бизнес</w:t>
      </w:r>
      <w:r>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присваивается статус «Не принят»/«</w:t>
      </w:r>
      <w:r>
        <w:rPr>
          <w:rFonts w:ascii="Times New Roman" w:hAnsi="Times New Roman" w:cs="Times New Roman"/>
          <w:sz w:val="24"/>
          <w:szCs w:val="24"/>
        </w:rPr>
        <w:t xml:space="preserve">Отказан</w:t>
      </w:r>
      <w:r>
        <w:rPr>
          <w:rFonts w:ascii="Times New Roman" w:hAnsi="Times New Roman" w:cs="Times New Roman"/>
          <w:sz w:val="24"/>
          <w:szCs w:val="24"/>
          <w:lang w:val="en-US"/>
        </w:rPr>
        <w:t xml:space="preserve">» (в зависимости от вида ошибки)</w:t>
      </w:r>
      <w:r>
        <w:rPr>
          <w:rFonts w:ascii="Times New Roman" w:hAnsi="Times New Roman" w:cs="Times New Roman"/>
          <w:sz w:val="24"/>
          <w:szCs w:val="24"/>
        </w:rPr>
        <w:t xml:space="preserve"> с указанием причин отказа в приеме ЭД на обработку.</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После заполнения электронной формы </w:t>
      </w:r>
      <w:r>
        <w:rPr>
          <w:rFonts w:ascii="Times New Roman" w:hAnsi="Times New Roman" w:cs="Times New Roman"/>
          <w:sz w:val="24"/>
          <w:szCs w:val="24"/>
        </w:rPr>
        <w:t xml:space="preserve">документа </w:t>
      </w:r>
      <w:r>
        <w:rPr>
          <w:rFonts w:ascii="Times New Roman" w:hAnsi="Times New Roman" w:cs="Times New Roman"/>
          <w:sz w:val="24"/>
          <w:szCs w:val="24"/>
        </w:rPr>
        <w:t xml:space="preserve">Клиентом осуществляется подписание документа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отправка </w:t>
      </w:r>
      <w:r>
        <w:rPr>
          <w:rFonts w:ascii="Times New Roman" w:hAnsi="Times New Roman" w:cs="Times New Roman"/>
          <w:sz w:val="24"/>
          <w:szCs w:val="24"/>
        </w:rPr>
        <w:t xml:space="preserve">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 с использованием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7"/>
        </w:numPr>
        <w:ind w:left="0" w:firstLine="709"/>
        <w:jc w:val="both"/>
        <w:tabs>
          <w:tab w:val="left" w:pos="1417" w:leader="none"/>
          <w:tab w:val="clear" w:pos="6087" w:leader="none"/>
        </w:tabs>
        <w:rPr>
          <w:rFonts w:ascii="Times New Roman" w:hAnsi="Times New Roman" w:cs="Times New Roman"/>
          <w:sz w:val="24"/>
          <w:szCs w:val="24"/>
        </w:rPr>
      </w:pPr>
      <w:r>
        <w:rPr>
          <w:rFonts w:ascii="Times New Roman" w:hAnsi="Times New Roman" w:cs="Times New Roman"/>
          <w:sz w:val="24"/>
          <w:szCs w:val="24"/>
        </w:rPr>
        <w:t xml:space="preserve">В случае если </w:t>
      </w:r>
      <w:r>
        <w:rPr>
          <w:rFonts w:ascii="Times New Roman" w:hAnsi="Times New Roman" w:cs="Times New Roman"/>
          <w:sz w:val="24"/>
          <w:szCs w:val="24"/>
        </w:rPr>
        <w:t xml:space="preserve">Контролирующей организацией</w:t>
      </w:r>
      <w:r>
        <w:rPr>
          <w:rFonts w:ascii="Times New Roman" w:hAnsi="Times New Roman" w:cs="Times New Roman"/>
          <w:sz w:val="24"/>
          <w:szCs w:val="24"/>
        </w:rPr>
        <w:t xml:space="preserve">/Клиентом, не являющимся Контролирующей организацией,</w:t>
      </w:r>
      <w:r>
        <w:rPr>
          <w:rFonts w:ascii="Times New Roman" w:hAnsi="Times New Roman" w:cs="Times New Roman"/>
          <w:sz w:val="24"/>
          <w:szCs w:val="24"/>
        </w:rPr>
        <w:t xml:space="preserve"> осуществляется </w:t>
      </w:r>
      <w:r>
        <w:rPr>
          <w:rFonts w:ascii="Times New Roman" w:hAnsi="Times New Roman" w:cs="Times New Roman"/>
          <w:sz w:val="24"/>
          <w:szCs w:val="24"/>
        </w:rPr>
        <w:t xml:space="preserve">Контроль за платежами</w:t>
      </w:r>
      <w:r>
        <w:rPr>
          <w:rFonts w:ascii="Times New Roman" w:hAnsi="Times New Roman" w:cs="Times New Roman"/>
          <w:sz w:val="24"/>
          <w:szCs w:val="24"/>
        </w:rPr>
        <w:t xml:space="preserve">.Акцепт</w:t>
      </w:r>
      <w:r>
        <w:rPr>
          <w:rFonts w:ascii="Times New Roman" w:hAnsi="Times New Roman" w:cs="Times New Roman"/>
          <w:sz w:val="24"/>
          <w:szCs w:val="24"/>
        </w:rPr>
        <w:t xml:space="preserve">, после </w:t>
      </w:r>
      <w:r>
        <w:rPr>
          <w:rFonts w:ascii="Times New Roman" w:hAnsi="Times New Roman" w:cs="Times New Roman"/>
          <w:sz w:val="24"/>
          <w:szCs w:val="24"/>
        </w:rPr>
        <w:t xml:space="preserve">подписания Клиентом/</w:t>
      </w:r>
      <w:r>
        <w:rPr>
          <w:rFonts w:ascii="Times New Roman" w:hAnsi="Times New Roman" w:cs="Times New Roman"/>
          <w:sz w:val="24"/>
          <w:szCs w:val="24"/>
        </w:rPr>
        <w:t xml:space="preserve">Контро</w:t>
      </w:r>
      <w:r>
        <w:rPr>
          <w:rFonts w:ascii="Times New Roman" w:hAnsi="Times New Roman" w:cs="Times New Roman"/>
          <w:sz w:val="24"/>
          <w:szCs w:val="24"/>
        </w:rPr>
        <w:t xml:space="preserve">лируемой </w:t>
      </w:r>
      <w:r>
        <w:rPr>
          <w:rFonts w:ascii="Times New Roman" w:hAnsi="Times New Roman" w:cs="Times New Roman"/>
          <w:sz w:val="24"/>
          <w:szCs w:val="24"/>
        </w:rPr>
        <w:t xml:space="preserve">организацией </w:t>
      </w:r>
      <w:r>
        <w:rPr>
          <w:rFonts w:ascii="Times New Roman" w:hAnsi="Times New Roman" w:cs="Times New Roman"/>
          <w:sz w:val="24"/>
          <w:szCs w:val="24"/>
        </w:rPr>
        <w:t xml:space="preserve">ЭПД </w:t>
      </w:r>
      <w:r>
        <w:rPr>
          <w:rFonts w:ascii="Times New Roman" w:hAnsi="Times New Roman" w:cs="Times New Roman"/>
          <w:sz w:val="24"/>
          <w:szCs w:val="24"/>
        </w:rPr>
        <w:t xml:space="preserve">и направления </w:t>
      </w:r>
      <w:r>
        <w:rPr>
          <w:rFonts w:ascii="Times New Roman" w:hAnsi="Times New Roman" w:cs="Times New Roman"/>
          <w:sz w:val="24"/>
          <w:szCs w:val="24"/>
        </w:rPr>
        <w:t xml:space="preserve">его </w:t>
      </w:r>
      <w:r>
        <w:rPr>
          <w:rFonts w:ascii="Times New Roman" w:hAnsi="Times New Roman" w:cs="Times New Roman"/>
          <w:sz w:val="24"/>
          <w:szCs w:val="24"/>
        </w:rPr>
        <w:t xml:space="preserve">в Банк</w:t>
        <w:br/>
        <w:t xml:space="preserve">с использованием 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ЭПД </w:t>
      </w:r>
      <w:r>
        <w:rPr>
          <w:rFonts w:ascii="Times New Roman" w:hAnsi="Times New Roman" w:cs="Times New Roman"/>
          <w:sz w:val="24"/>
          <w:szCs w:val="24"/>
        </w:rPr>
        <w:t xml:space="preserve">автоматически в ИС Свой Бизнес поступает на </w:t>
      </w:r>
      <w:r>
        <w:rPr>
          <w:rFonts w:ascii="Times New Roman" w:hAnsi="Times New Roman" w:cs="Times New Roman"/>
          <w:sz w:val="24"/>
          <w:szCs w:val="24"/>
        </w:rPr>
        <w:t xml:space="preserve">А</w:t>
      </w:r>
      <w:r>
        <w:rPr>
          <w:rFonts w:ascii="Times New Roman" w:hAnsi="Times New Roman" w:cs="Times New Roman"/>
          <w:sz w:val="24"/>
          <w:szCs w:val="24"/>
        </w:rPr>
        <w:t xml:space="preserve">кцепт </w:t>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полномоченному лицу с правом акцепта</w:t>
      </w:r>
      <w:r>
        <w:rPr>
          <w:rFonts w:ascii="Times New Roman" w:hAnsi="Times New Roman" w:cs="Times New Roman"/>
          <w:sz w:val="24"/>
          <w:szCs w:val="24"/>
        </w:rPr>
        <w:t xml:space="preserve">. После Акцепта</w:t>
      </w:r>
      <w:r>
        <w:rPr>
          <w:rFonts w:ascii="Times New Roman" w:hAnsi="Times New Roman" w:cs="Times New Roman"/>
          <w:sz w:val="24"/>
          <w:szCs w:val="24"/>
        </w:rPr>
        <w:t xml:space="preserve"> ЭПД</w:t>
      </w:r>
      <w:r>
        <w:rPr>
          <w:rFonts w:ascii="Times New Roman" w:hAnsi="Times New Roman" w:cs="Times New Roman"/>
          <w:sz w:val="24"/>
          <w:szCs w:val="24"/>
        </w:rPr>
        <w:t xml:space="preserve">, при условии отсутствия иных оснований отказа в приеме к исполнению, </w:t>
      </w:r>
      <w:r>
        <w:rPr>
          <w:rFonts w:ascii="Times New Roman" w:hAnsi="Times New Roman" w:cs="Times New Roman"/>
          <w:sz w:val="24"/>
          <w:szCs w:val="24"/>
        </w:rPr>
        <w:t xml:space="preserve">ЭПД </w:t>
      </w:r>
      <w:r>
        <w:rPr>
          <w:rFonts w:ascii="Times New Roman" w:hAnsi="Times New Roman" w:cs="Times New Roman"/>
          <w:sz w:val="24"/>
          <w:szCs w:val="24"/>
        </w:rPr>
        <w:t xml:space="preserve">принимается Банком</w:t>
        <w:br/>
        <w:t xml:space="preserve">к исполнению, в случае отказа</w:t>
      </w:r>
      <w:r>
        <w:rPr>
          <w:rFonts w:ascii="Times New Roman" w:hAnsi="Times New Roman" w:cs="Times New Roman"/>
          <w:sz w:val="24"/>
          <w:szCs w:val="24"/>
        </w:rPr>
        <w:t xml:space="preserve"> в Акцепте</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Клиенту/</w:t>
      </w:r>
      <w:r>
        <w:rPr>
          <w:rFonts w:ascii="Times New Roman" w:hAnsi="Times New Roman" w:cs="Times New Roman"/>
          <w:sz w:val="24"/>
          <w:szCs w:val="24"/>
        </w:rPr>
        <w:t xml:space="preserve">Контролируемой организации направляется уведомление об отказе в Акцепте.</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Активной стороной при установлении связи является Клиент.</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Основанием для отказа Банка от исполнения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 служат:</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отрицательный результат проверки </w:t>
      </w:r>
      <w:r>
        <w:rPr>
          <w:rFonts w:ascii="Times New Roman" w:hAnsi="Times New Roman" w:cs="Times New Roman"/>
          <w:sz w:val="24"/>
          <w:szCs w:val="24"/>
        </w:rPr>
        <w:t xml:space="preserve">подлинности </w:t>
      </w:r>
      <w:r>
        <w:rPr>
          <w:rFonts w:ascii="Times New Roman" w:hAnsi="Times New Roman" w:cs="Times New Roman"/>
          <w:sz w:val="24"/>
          <w:szCs w:val="24"/>
        </w:rPr>
        <w:t xml:space="preserve">ЭП;</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отсутствие ЭП под документами, наличие ЭП неуполномоченного лица;</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недостаток денежных средств для проведения операции на счете Клиента;</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несоответствие даты документа требуемой;</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неверно указанные реквизиты;</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проведение Клиентом сомнительных/подозрительных операций;</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неоплата Клиентом в установленный срок услуг Банка по установке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обслуживанию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Тарифами Банка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применение Банком к Клиенту мер, предусмотренных пунктом 5 статьи 7.7 Федерального закона № 115-ФЗ</w:t>
      </w:r>
      <w:r>
        <w:rPr>
          <w:rFonts w:ascii="Times New Roman" w:hAnsi="Times New Roman" w:cs="Times New Roman"/>
          <w:sz w:val="24"/>
          <w:szCs w:val="24"/>
        </w:rPr>
        <w:t xml:space="preserve">, а также иных мер ограничительного характера, в том числе</w:t>
      </w:r>
      <w:r>
        <w:rPr>
          <w:rFonts w:ascii="Times New Roman" w:hAnsi="Times New Roman" w:cs="Times New Roman"/>
          <w:sz w:val="24"/>
          <w:szCs w:val="24"/>
        </w:rPr>
        <w:t xml:space="preserve"> связанных с исполнением</w:t>
      </w:r>
      <w:r>
        <w:rPr>
          <w:rFonts w:ascii="Times New Roman" w:hAnsi="Times New Roman" w:cs="Times New Roman"/>
          <w:sz w:val="24"/>
          <w:szCs w:val="24"/>
        </w:rPr>
        <w:t xml:space="preserve"> требований 115-ФЗ</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отсутствие </w:t>
      </w:r>
      <w:r>
        <w:rPr>
          <w:rFonts w:ascii="Times New Roman" w:hAnsi="Times New Roman" w:cs="Times New Roman"/>
          <w:sz w:val="24"/>
          <w:szCs w:val="24"/>
        </w:rPr>
        <w:t xml:space="preserve">Акцепта</w:t>
      </w:r>
      <w:r>
        <w:rPr>
          <w:rFonts w:ascii="Times New Roman" w:hAnsi="Times New Roman" w:cs="Times New Roman"/>
          <w:sz w:val="24"/>
          <w:szCs w:val="24"/>
        </w:rPr>
        <w:t xml:space="preserve"> </w:t>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полномоченного лица с правом акцепта </w:t>
      </w:r>
      <w:r>
        <w:rPr>
          <w:rFonts w:ascii="Times New Roman" w:hAnsi="Times New Roman" w:cs="Times New Roman"/>
          <w:sz w:val="24"/>
          <w:szCs w:val="24"/>
        </w:rPr>
        <w:t xml:space="preserve">в случае осуществления Контроля за платежами</w:t>
      </w:r>
      <w:r>
        <w:rPr>
          <w:rFonts w:ascii="Times New Roman" w:hAnsi="Times New Roman" w:cs="Times New Roman"/>
          <w:sz w:val="24"/>
          <w:szCs w:val="24"/>
        </w:rPr>
        <w:t xml:space="preserve">.Акцепт</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7"/>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Клиент имеет право отозвать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переданные Банку </w:t>
      </w:r>
      <w:r>
        <w:rPr>
          <w:rFonts w:ascii="Times New Roman" w:hAnsi="Times New Roman" w:cs="Times New Roman"/>
          <w:sz w:val="24"/>
          <w:szCs w:val="24"/>
        </w:rPr>
        <w:t xml:space="preserve">путем создания</w:t>
      </w:r>
      <w:r>
        <w:rPr>
          <w:rFonts w:ascii="Times New Roman" w:hAnsi="Times New Roman" w:cs="Times New Roman"/>
          <w:sz w:val="24"/>
          <w:szCs w:val="24"/>
        </w:rPr>
        <w:t xml:space="preserve"> и отправки в Банк</w:t>
      </w:r>
      <w:r>
        <w:rPr>
          <w:rFonts w:ascii="Times New Roman" w:hAnsi="Times New Roman" w:cs="Times New Roman"/>
          <w:sz w:val="24"/>
          <w:szCs w:val="24"/>
        </w:rPr>
        <w:t xml:space="preserve"> ЭД «Запрос на отзыв документа» </w:t>
      </w:r>
      <w:r>
        <w:rPr>
          <w:rFonts w:ascii="Times New Roman" w:hAnsi="Times New Roman" w:cs="Times New Roman"/>
          <w:sz w:val="24"/>
          <w:szCs w:val="24"/>
        </w:rPr>
        <w:t xml:space="preserve">с указанием реквизитов отзываемого ЭД </w:t>
      </w:r>
      <w:r>
        <w:rPr>
          <w:rFonts w:ascii="Times New Roman" w:hAnsi="Times New Roman" w:cs="Times New Roman"/>
          <w:sz w:val="24"/>
          <w:szCs w:val="24"/>
        </w:rPr>
        <w:t xml:space="preserve">и основания отзыва. ЭД может быть отозван</w:t>
      </w:r>
      <w:r>
        <w:rPr>
          <w:rFonts w:ascii="Times New Roman" w:hAnsi="Times New Roman" w:cs="Times New Roman"/>
          <w:sz w:val="24"/>
          <w:szCs w:val="24"/>
        </w:rPr>
        <w:t xml:space="preserve"> только в случ</w:t>
      </w:r>
      <w:r>
        <w:rPr>
          <w:rFonts w:ascii="Times New Roman" w:hAnsi="Times New Roman" w:cs="Times New Roman"/>
          <w:sz w:val="24"/>
          <w:szCs w:val="24"/>
        </w:rPr>
        <w:t xml:space="preserve">ае, если на момент поступления </w:t>
      </w:r>
      <w:r>
        <w:rPr>
          <w:rFonts w:ascii="Times New Roman" w:hAnsi="Times New Roman" w:cs="Times New Roman"/>
          <w:sz w:val="24"/>
          <w:szCs w:val="24"/>
        </w:rPr>
        <w:t xml:space="preserve">з</w:t>
      </w:r>
      <w:r>
        <w:rPr>
          <w:rFonts w:ascii="Times New Roman" w:hAnsi="Times New Roman" w:cs="Times New Roman"/>
          <w:sz w:val="24"/>
          <w:szCs w:val="24"/>
        </w:rPr>
        <w:t xml:space="preserve">апроса на отзыв ЭД в Банк указанный ЭД принят, но не исполнен Банком</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и у Банка имеется техническая возможность отменить его исполнение.</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rPr>
          <w:rFonts w:ascii="Times New Roman" w:hAnsi="Times New Roman" w:cs="Times New Roman"/>
          <w:sz w:val="24"/>
          <w:szCs w:val="24"/>
        </w:rPr>
      </w:pPr>
      <w:r>
        <w:rPr>
          <w:rFonts w:ascii="Times New Roman" w:hAnsi="Times New Roman" w:cs="Times New Roman"/>
          <w:sz w:val="24"/>
          <w:szCs w:val="24"/>
        </w:rPr>
        <w:t xml:space="preserve">Е</w:t>
      </w:r>
      <w:r>
        <w:rPr>
          <w:rFonts w:ascii="Times New Roman" w:hAnsi="Times New Roman" w:cs="Times New Roman"/>
          <w:sz w:val="24"/>
          <w:szCs w:val="24"/>
        </w:rPr>
        <w:t xml:space="preserve">сли по информации</w:t>
      </w:r>
      <w:r>
        <w:rPr>
          <w:rFonts w:ascii="Times New Roman" w:hAnsi="Times New Roman" w:cs="Times New Roman"/>
          <w:sz w:val="24"/>
          <w:szCs w:val="24"/>
        </w:rPr>
        <w:t xml:space="preserve">, </w:t>
      </w:r>
      <w:r>
        <w:rPr>
          <w:rFonts w:ascii="Times New Roman" w:hAnsi="Times New Roman" w:cs="Times New Roman"/>
          <w:sz w:val="24"/>
          <w:szCs w:val="24"/>
        </w:rPr>
        <w:t xml:space="preserve">поступившей </w:t>
      </w:r>
      <w:r>
        <w:rPr>
          <w:rFonts w:ascii="Times New Roman" w:hAnsi="Times New Roman" w:cs="Times New Roman"/>
          <w:sz w:val="24"/>
          <w:szCs w:val="24"/>
        </w:rPr>
        <w:t xml:space="preserve">в </w:t>
      </w:r>
      <w:r>
        <w:rPr>
          <w:rFonts w:ascii="Times New Roman" w:hAnsi="Times New Roman" w:cs="Times New Roman"/>
          <w:sz w:val="24"/>
          <w:szCs w:val="24"/>
        </w:rPr>
        <w:t xml:space="preserve">Банк от Клиента в электронном виде</w:t>
      </w:r>
      <w:r>
        <w:rPr>
          <w:rFonts w:ascii="Times New Roman" w:hAnsi="Times New Roman" w:cs="Times New Roman"/>
          <w:sz w:val="24"/>
          <w:szCs w:val="24"/>
        </w:rPr>
        <w:t xml:space="preserve">,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t xml:space="preserve">направле</w:t>
      </w:r>
      <w:r>
        <w:rPr>
          <w:rFonts w:ascii="Times New Roman" w:hAnsi="Times New Roman" w:cs="Times New Roman"/>
          <w:sz w:val="24"/>
          <w:szCs w:val="24"/>
        </w:rPr>
        <w:t xml:space="preserve">нные Клиентом</w:t>
      </w:r>
      <w:r>
        <w:rPr>
          <w:rFonts w:ascii="Times New Roman" w:hAnsi="Times New Roman" w:cs="Times New Roman"/>
          <w:sz w:val="24"/>
          <w:szCs w:val="24"/>
        </w:rPr>
        <w:t xml:space="preserve"> и еще</w:t>
      </w:r>
      <w:r>
        <w:rPr>
          <w:rFonts w:ascii="Times New Roman" w:hAnsi="Times New Roman" w:cs="Times New Roman"/>
          <w:sz w:val="24"/>
          <w:szCs w:val="24"/>
        </w:rPr>
        <w:t xml:space="preserve"> не принятые Банком</w:t>
      </w:r>
      <w:r>
        <w:rPr>
          <w:rFonts w:ascii="Times New Roman" w:hAnsi="Times New Roman" w:cs="Times New Roman"/>
          <w:sz w:val="24"/>
          <w:szCs w:val="24"/>
        </w:rPr>
        <w:t xml:space="preserve"> для обработки</w:t>
      </w:r>
      <w:r>
        <w:rPr>
          <w:rFonts w:ascii="Times New Roman" w:hAnsi="Times New Roman" w:cs="Times New Roman"/>
          <w:sz w:val="24"/>
          <w:szCs w:val="24"/>
        </w:rPr>
        <w:t xml:space="preserve">, </w:t>
      </w:r>
      <w:r>
        <w:rPr>
          <w:rFonts w:ascii="Times New Roman" w:hAnsi="Times New Roman" w:cs="Times New Roman"/>
          <w:sz w:val="24"/>
          <w:szCs w:val="24"/>
        </w:rPr>
        <w:t xml:space="preserve">были направлены о</w:t>
      </w:r>
      <w:r>
        <w:rPr>
          <w:rFonts w:ascii="Times New Roman" w:hAnsi="Times New Roman" w:cs="Times New Roman"/>
          <w:sz w:val="24"/>
          <w:szCs w:val="24"/>
        </w:rPr>
        <w:t xml:space="preserve">шибочно и</w:t>
      </w:r>
      <w:r>
        <w:rPr>
          <w:rFonts w:ascii="Times New Roman" w:hAnsi="Times New Roman" w:cs="Times New Roman"/>
          <w:sz w:val="24"/>
          <w:szCs w:val="24"/>
        </w:rPr>
        <w:t xml:space="preserve">/или</w:t>
      </w:r>
      <w:r>
        <w:rPr>
          <w:rFonts w:ascii="Times New Roman" w:hAnsi="Times New Roman" w:cs="Times New Roman"/>
          <w:sz w:val="24"/>
          <w:szCs w:val="24"/>
        </w:rPr>
        <w:t xml:space="preserve"> подлежат отзыву</w:t>
      </w:r>
      <w:r>
        <w:rPr>
          <w:rFonts w:ascii="Times New Roman" w:hAnsi="Times New Roman" w:cs="Times New Roman"/>
          <w:sz w:val="24"/>
          <w:szCs w:val="24"/>
        </w:rPr>
        <w:t xml:space="preserve"> Клиентом</w:t>
      </w:r>
      <w:r>
        <w:rPr>
          <w:rFonts w:ascii="Times New Roman" w:hAnsi="Times New Roman" w:cs="Times New Roman"/>
          <w:sz w:val="24"/>
          <w:szCs w:val="24"/>
        </w:rPr>
        <w:t xml:space="preserve">, </w:t>
      </w:r>
      <w:r>
        <w:rPr>
          <w:rFonts w:ascii="Times New Roman" w:hAnsi="Times New Roman" w:cs="Times New Roman"/>
          <w:sz w:val="24"/>
          <w:szCs w:val="24"/>
        </w:rPr>
        <w:t xml:space="preserve">Банк</w:t>
      </w:r>
      <w:r>
        <w:rPr>
          <w:rFonts w:ascii="Times New Roman" w:hAnsi="Times New Roman" w:cs="Times New Roman"/>
          <w:sz w:val="24"/>
          <w:szCs w:val="24"/>
        </w:rPr>
        <w:t xml:space="preserve"> производит обработку ЭД</w:t>
      </w:r>
      <w:r>
        <w:rPr>
          <w:rFonts w:ascii="Times New Roman" w:hAnsi="Times New Roman" w:cs="Times New Roman"/>
          <w:sz w:val="24"/>
          <w:szCs w:val="24"/>
        </w:rPr>
        <w:t xml:space="preserve"> по факту поступления от Клиента скорректированных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20"/>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Сроки обработки платежей</w:t>
      </w:r>
      <w:r>
        <w:rPr>
          <w:rFonts w:ascii="Times New Roman" w:hAnsi="Times New Roman" w:cs="Times New Roman"/>
          <w:b/>
          <w:sz w:val="24"/>
          <w:szCs w:val="24"/>
        </w:rPr>
      </w:r>
      <w:r>
        <w:rPr>
          <w:rFonts w:ascii="Times New Roman" w:hAnsi="Times New Roman" w:cs="Times New Roman"/>
          <w:b/>
          <w:sz w:val="24"/>
          <w:szCs w:val="24"/>
        </w:rPr>
      </w:r>
    </w:p>
    <w:p>
      <w:pPr>
        <w:pStyle w:val="1020"/>
        <w:numPr>
          <w:ilvl w:val="2"/>
          <w:numId w:val="16"/>
        </w:numPr>
        <w:ind w:left="0" w:firstLine="709"/>
        <w:jc w:val="both"/>
        <w:tabs>
          <w:tab w:val="left" w:pos="1418" w:leader="none"/>
          <w:tab w:val="clear" w:pos="2543" w:leader="none"/>
          <w:tab w:val="num" w:pos="2694" w:leader="none"/>
        </w:tabs>
        <w:rPr>
          <w:rFonts w:ascii="Times New Roman" w:hAnsi="Times New Roman" w:cs="Times New Roman"/>
          <w:bCs/>
          <w:sz w:val="24"/>
          <w:szCs w:val="24"/>
        </w:rPr>
      </w:pPr>
      <w:r>
        <w:rPr>
          <w:rFonts w:ascii="Times New Roman" w:hAnsi="Times New Roman" w:cs="Times New Roman"/>
          <w:sz w:val="24"/>
          <w:szCs w:val="24"/>
        </w:rPr>
        <w:t xml:space="preserve">Работа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обеспечивается Банком </w:t>
      </w:r>
      <w:r>
        <w:rPr>
          <w:rFonts w:ascii="Times New Roman" w:hAnsi="Times New Roman" w:cs="Times New Roman"/>
          <w:bCs/>
          <w:sz w:val="24"/>
          <w:szCs w:val="24"/>
        </w:rPr>
        <w:t xml:space="preserve">в течение времени, установленного Банком для обслуживания </w:t>
      </w:r>
      <w:r>
        <w:rPr>
          <w:rFonts w:ascii="Times New Roman" w:hAnsi="Times New Roman" w:cs="Times New Roman"/>
          <w:bCs/>
          <w:sz w:val="24"/>
          <w:szCs w:val="24"/>
        </w:rPr>
        <w:t xml:space="preserve">К</w:t>
      </w:r>
      <w:r>
        <w:rPr>
          <w:rFonts w:ascii="Times New Roman" w:hAnsi="Times New Roman" w:cs="Times New Roman"/>
          <w:bCs/>
          <w:sz w:val="24"/>
          <w:szCs w:val="24"/>
        </w:rPr>
        <w:t xml:space="preserve">лиентов. </w:t>
      </w:r>
      <w:r>
        <w:rPr>
          <w:rFonts w:ascii="Times New Roman" w:hAnsi="Times New Roman" w:cs="Times New Roman"/>
          <w:bCs/>
          <w:sz w:val="24"/>
          <w:szCs w:val="24"/>
        </w:rPr>
      </w:r>
      <w:r>
        <w:rPr>
          <w:rFonts w:ascii="Times New Roman" w:hAnsi="Times New Roman" w:cs="Times New Roman"/>
          <w:bCs/>
          <w:sz w:val="24"/>
          <w:szCs w:val="24"/>
        </w:rPr>
      </w:r>
    </w:p>
    <w:p>
      <w:pPr>
        <w:pStyle w:val="1068"/>
        <w:ind w:left="0" w:firstLine="709"/>
        <w:jc w:val="both"/>
        <w:spacing w:after="0"/>
        <w:rPr>
          <w:rFonts w:ascii="Times New Roman" w:hAnsi="Times New Roman"/>
          <w:sz w:val="24"/>
          <w:szCs w:val="24"/>
        </w:rPr>
      </w:pPr>
      <w:r>
        <w:rPr>
          <w:rFonts w:ascii="Times New Roman" w:hAnsi="Times New Roman"/>
          <w:bCs/>
          <w:sz w:val="24"/>
          <w:szCs w:val="24"/>
        </w:rPr>
        <w:t xml:space="preserve">Информация о времени обслуживания </w:t>
      </w:r>
      <w:r>
        <w:rPr>
          <w:rFonts w:ascii="Times New Roman" w:hAnsi="Times New Roman"/>
          <w:bCs/>
          <w:sz w:val="24"/>
          <w:szCs w:val="24"/>
        </w:rPr>
        <w:t xml:space="preserve">К</w:t>
      </w:r>
      <w:r>
        <w:rPr>
          <w:rFonts w:ascii="Times New Roman" w:hAnsi="Times New Roman"/>
          <w:bCs/>
          <w:sz w:val="24"/>
          <w:szCs w:val="24"/>
        </w:rPr>
        <w:t xml:space="preserve">лиентов и порядке приема расчетных документов доводится до сведения Клиента путем размещения на информационных стендах в офисах Банка и </w:t>
      </w:r>
      <w:r>
        <w:rPr>
          <w:rFonts w:ascii="Times New Roman" w:hAnsi="Times New Roman"/>
          <w:bCs/>
          <w:sz w:val="24"/>
          <w:szCs w:val="24"/>
          <w:lang w:val="ru-RU"/>
        </w:rPr>
        <w:t xml:space="preserve">официальном </w:t>
      </w:r>
      <w:r>
        <w:rPr>
          <w:rFonts w:ascii="Times New Roman" w:hAnsi="Times New Roman"/>
          <w:bCs/>
          <w:sz w:val="24"/>
          <w:szCs w:val="24"/>
        </w:rPr>
        <w:t xml:space="preserve">сайте Банка в сети Интернет по адресу:</w:t>
      </w:r>
      <w:r>
        <w:rPr>
          <w:rFonts w:ascii="Times New Roman" w:hAnsi="Times New Roman"/>
          <w:bCs/>
          <w:i/>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HYPERLINK "https://www.rshb.ru" </w:instrText>
      </w:r>
      <w:r>
        <w:rPr>
          <w:rFonts w:ascii="Times New Roman" w:hAnsi="Times New Roman"/>
          <w:sz w:val="24"/>
          <w:szCs w:val="24"/>
        </w:rPr>
        <w:fldChar w:fldCharType="separate"/>
      </w:r>
      <w:r>
        <w:rPr>
          <w:rStyle w:val="1070"/>
          <w:rFonts w:ascii="Times New Roman" w:hAnsi="Times New Roman"/>
          <w:bCs/>
          <w:sz w:val="24"/>
          <w:szCs w:val="24"/>
        </w:rPr>
        <w:t xml:space="preserve">http</w:t>
      </w:r>
      <w:r>
        <w:rPr>
          <w:rStyle w:val="1070"/>
          <w:rFonts w:ascii="Times New Roman" w:hAnsi="Times New Roman"/>
          <w:bCs/>
          <w:sz w:val="24"/>
          <w:szCs w:val="24"/>
          <w:lang w:val="en-US"/>
        </w:rPr>
        <w:t xml:space="preserve">s</w:t>
      </w:r>
      <w:r>
        <w:rPr>
          <w:rStyle w:val="1070"/>
          <w:rFonts w:ascii="Times New Roman" w:hAnsi="Times New Roman"/>
          <w:bCs/>
          <w:sz w:val="24"/>
          <w:szCs w:val="24"/>
        </w:rPr>
        <w:t xml:space="preserve">://www.rshb.ru</w:t>
      </w:r>
      <w:r>
        <w:rPr>
          <w:rStyle w:val="1070"/>
          <w:rFonts w:ascii="Times New Roman" w:hAnsi="Times New Roman"/>
          <w:bCs/>
          <w:sz w:val="24"/>
          <w:szCs w:val="24"/>
        </w:rPr>
        <w:fldChar w:fldCharType="end"/>
      </w:r>
      <w:r>
        <w:rPr>
          <w:rStyle w:val="1065"/>
          <w:rFonts w:ascii="Times New Roman" w:hAnsi="Times New Roman"/>
          <w:bCs/>
          <w:sz w:val="24"/>
          <w:szCs w:val="24"/>
        </w:rPr>
        <w:footnoteReference w:id="3"/>
      </w:r>
      <w:r>
        <w:rPr>
          <w:rFonts w:ascii="Times New Roman" w:hAnsi="Times New Roman"/>
          <w:bCs/>
          <w:sz w:val="24"/>
          <w:szCs w:val="24"/>
        </w:rPr>
        <w:t xml:space="preserve">.</w:t>
      </w:r>
      <w:r>
        <w:rPr>
          <w:rFonts w:ascii="Times New Roman" w:hAnsi="Times New Roman"/>
          <w:sz w:val="24"/>
          <w:szCs w:val="24"/>
        </w:rPr>
      </w:r>
      <w:r>
        <w:rPr>
          <w:rFonts w:ascii="Times New Roman" w:hAnsi="Times New Roman"/>
          <w:sz w:val="24"/>
          <w:szCs w:val="24"/>
        </w:rPr>
      </w:r>
    </w:p>
    <w:p>
      <w:pPr>
        <w:pStyle w:val="1020"/>
        <w:numPr>
          <w:ilvl w:val="2"/>
          <w:numId w:val="16"/>
        </w:numPr>
        <w:ind w:left="0" w:firstLine="718"/>
        <w:jc w:val="both"/>
        <w:tabs>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со счета Клиента производится в соответствии с условиями заключенного с Клиентом Договора </w:t>
      </w:r>
      <w:r>
        <w:rPr>
          <w:rFonts w:ascii="Times New Roman" w:hAnsi="Times New Roman" w:cs="Times New Roman"/>
          <w:sz w:val="24"/>
          <w:szCs w:val="24"/>
        </w:rPr>
        <w:t xml:space="preserve">банковского счета</w:t>
      </w:r>
      <w:r>
        <w:rPr>
          <w:rFonts w:ascii="Times New Roman" w:hAnsi="Times New Roman" w:cs="Times New Roman"/>
          <w:sz w:val="24"/>
          <w:szCs w:val="24"/>
        </w:rPr>
        <w:t xml:space="preserve"> </w:t>
      </w:r>
      <w:r>
        <w:rPr>
          <w:rFonts w:ascii="Times New Roman" w:hAnsi="Times New Roman" w:cs="Times New Roman"/>
          <w:sz w:val="24"/>
          <w:szCs w:val="24"/>
        </w:rPr>
        <w:t xml:space="preserve">и Заявления о присоединении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Условиям </w:t>
      </w:r>
      <w:r>
        <w:rPr>
          <w:rFonts w:ascii="Times New Roman" w:hAnsi="Times New Roman" w:cs="Times New Roman"/>
          <w:sz w:val="24"/>
          <w:szCs w:val="24"/>
        </w:rPr>
        <w:t xml:space="preserve">на основании электронных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документов Клиента, переданных им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каналам связи в Банк</w:t>
      </w:r>
      <w:r>
        <w:rPr>
          <w:rFonts w:ascii="Times New Roman" w:hAnsi="Times New Roman" w:cs="Times New Roman"/>
          <w:sz w:val="24"/>
          <w:szCs w:val="24"/>
        </w:rPr>
        <w:t xml:space="preserve"> с использованием </w:t>
      </w:r>
      <w:r>
        <w:rPr>
          <w:rFonts w:ascii="Times New Roman" w:hAnsi="Times New Roman" w:cs="Times New Roman"/>
          <w:bCs/>
          <w:sz w:val="24"/>
          <w:szCs w:val="24"/>
        </w:rPr>
        <w:t xml:space="preserve">ИС Свой Бизнес</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после проведения процедур проверки ЭД в соответствии с положениями настоящего Регламента</w:t>
      </w:r>
      <w:r>
        <w:rPr>
          <w:rFonts w:ascii="Times New Roman" w:hAnsi="Times New Roman" w:cs="Times New Roman"/>
          <w:sz w:val="24"/>
          <w:szCs w:val="24"/>
          <w:lang w:eastAsia="ru-RU"/>
        </w:rPr>
        <w:t xml:space="preserve"> и Условий</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br w:type="textWrapping" w:clear="all"/>
      </w:r>
      <w:r>
        <w:rPr>
          <w:rFonts w:ascii="Times New Roman" w:hAnsi="Times New Roman" w:cs="Times New Roman"/>
          <w:sz w:val="24"/>
          <w:szCs w:val="24"/>
          <w:lang w:eastAsia="ru-RU"/>
        </w:rPr>
        <w:t xml:space="preserve">и законодательством 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16"/>
        </w:numPr>
        <w:ind w:left="0" w:firstLine="718"/>
        <w:jc w:val="both"/>
        <w:tabs>
          <w:tab w:val="left" w:pos="-1843" w:leader="none"/>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на телеграфные расходы (если они указаны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соответствующих реквизитах документа) производится Банком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действующими тарифами </w:t>
      </w:r>
      <w:r>
        <w:rPr>
          <w:rFonts w:ascii="Times New Roman" w:hAnsi="Times New Roman" w:cs="Times New Roman"/>
          <w:sz w:val="24"/>
          <w:szCs w:val="24"/>
        </w:rPr>
        <w:t xml:space="preserve">Центрального банка 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Аварийный режим работы</w:t>
      </w:r>
      <w:r>
        <w:rPr>
          <w:rFonts w:ascii="Times New Roman" w:hAnsi="Times New Roman" w:cs="Times New Roman"/>
          <w:b/>
          <w:sz w:val="24"/>
          <w:szCs w:val="24"/>
        </w:rPr>
      </w:r>
      <w:r>
        <w:rPr>
          <w:rFonts w:ascii="Times New Roman" w:hAnsi="Times New Roman" w:cs="Times New Roman"/>
          <w:b/>
          <w:sz w:val="24"/>
          <w:szCs w:val="24"/>
        </w:rPr>
      </w:r>
    </w:p>
    <w:p>
      <w:pPr>
        <w:pStyle w:val="1020"/>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При возникновении неисправности технических или программных средств Клиента или других </w:t>
      </w:r>
      <w:r>
        <w:rPr>
          <w:rFonts w:ascii="Times New Roman" w:hAnsi="Times New Roman" w:cs="Times New Roman"/>
          <w:sz w:val="24"/>
          <w:szCs w:val="24"/>
        </w:rPr>
        <w:t xml:space="preserve">в</w:t>
      </w:r>
      <w:r>
        <w:rPr>
          <w:rFonts w:ascii="Times New Roman" w:hAnsi="Times New Roman" w:cs="Times New Roman"/>
          <w:sz w:val="24"/>
          <w:szCs w:val="24"/>
        </w:rPr>
        <w:t xml:space="preserve">нештатных ситуаций Клиент </w:t>
      </w:r>
      <w:r>
        <w:rPr>
          <w:rFonts w:ascii="Times New Roman" w:hAnsi="Times New Roman" w:cs="Times New Roman"/>
          <w:sz w:val="24"/>
          <w:szCs w:val="24"/>
        </w:rPr>
        <w:t xml:space="preserve">незамедлительно (но не позднее </w:t>
      </w:r>
      <w:r>
        <w:rPr>
          <w:rFonts w:ascii="Times New Roman" w:hAnsi="Times New Roman" w:cs="Times New Roman"/>
          <w:sz w:val="24"/>
          <w:szCs w:val="24"/>
        </w:rPr>
        <w:t xml:space="preserve">1</w:t>
      </w:r>
      <w:r>
        <w:rPr>
          <w:rFonts w:ascii="Times New Roman" w:hAnsi="Times New Roman" w:cs="Times New Roman"/>
          <w:sz w:val="24"/>
          <w:szCs w:val="24"/>
        </w:rPr>
        <w:t xml:space="preserve">8</w:t>
      </w:r>
      <w:r>
        <w:rPr>
          <w:rFonts w:ascii="Times New Roman" w:hAnsi="Times New Roman" w:cs="Times New Roman"/>
          <w:sz w:val="24"/>
          <w:szCs w:val="24"/>
        </w:rPr>
        <w:t xml:space="preserve">:00</w:t>
      </w:r>
      <w:r>
        <w:rPr>
          <w:rFonts w:ascii="Times New Roman" w:hAnsi="Times New Roman" w:cs="Times New Roman"/>
          <w:sz w:val="24"/>
          <w:szCs w:val="24"/>
        </w:rPr>
        <w:t xml:space="preserve"> часов </w:t>
      </w:r>
      <w:r>
        <w:rPr>
          <w:rFonts w:ascii="Times New Roman" w:hAnsi="Times New Roman" w:cs="Times New Roman"/>
          <w:sz w:val="24"/>
          <w:szCs w:val="24"/>
        </w:rPr>
        <w:t xml:space="preserve">по </w:t>
      </w:r>
      <w:r>
        <w:rPr>
          <w:rFonts w:ascii="Times New Roman" w:hAnsi="Times New Roman" w:cs="Times New Roman"/>
          <w:sz w:val="24"/>
          <w:szCs w:val="24"/>
        </w:rPr>
        <w:t xml:space="preserve">местно</w:t>
      </w:r>
      <w:r>
        <w:rPr>
          <w:rFonts w:ascii="Times New Roman" w:hAnsi="Times New Roman" w:cs="Times New Roman"/>
          <w:sz w:val="24"/>
          <w:szCs w:val="24"/>
        </w:rPr>
        <w:t xml:space="preserve">му</w:t>
      </w:r>
      <w:r>
        <w:rPr>
          <w:rFonts w:ascii="Times New Roman" w:hAnsi="Times New Roman" w:cs="Times New Roman"/>
          <w:sz w:val="24"/>
          <w:szCs w:val="24"/>
        </w:rPr>
        <w:t xml:space="preserve"> </w:t>
      </w:r>
      <w:r>
        <w:rPr>
          <w:rFonts w:ascii="Times New Roman" w:hAnsi="Times New Roman" w:cs="Times New Roman"/>
          <w:sz w:val="24"/>
          <w:szCs w:val="24"/>
        </w:rPr>
        <w:t xml:space="preserve">времени</w:t>
      </w:r>
      <w:r>
        <w:rPr>
          <w:rFonts w:ascii="Times New Roman" w:hAnsi="Times New Roman" w:cs="Times New Roman"/>
          <w:sz w:val="24"/>
          <w:szCs w:val="24"/>
        </w:rPr>
        <w:t xml:space="preserve">)</w:t>
      </w:r>
      <w:r>
        <w:rPr>
          <w:rFonts w:ascii="Times New Roman" w:hAnsi="Times New Roman" w:cs="Times New Roman"/>
          <w:sz w:val="24"/>
          <w:szCs w:val="24"/>
        </w:rPr>
        <w:t xml:space="preserve"> должен предупредить уполномоченных </w:t>
      </w:r>
      <w:r>
        <w:rPr>
          <w:rFonts w:ascii="Times New Roman" w:hAnsi="Times New Roman" w:cs="Times New Roman"/>
          <w:sz w:val="24"/>
          <w:szCs w:val="24"/>
        </w:rPr>
        <w:t xml:space="preserve">работников</w:t>
      </w:r>
      <w:r>
        <w:rPr>
          <w:rFonts w:ascii="Times New Roman" w:hAnsi="Times New Roman" w:cs="Times New Roman"/>
          <w:sz w:val="24"/>
          <w:szCs w:val="24"/>
        </w:rPr>
        <w:t xml:space="preserve"> Банка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осуществить действия </w:t>
      </w:r>
      <w:r>
        <w:rPr>
          <w:rFonts w:ascii="Times New Roman" w:hAnsi="Times New Roman" w:cs="Times New Roman"/>
          <w:sz w:val="24"/>
          <w:szCs w:val="24"/>
        </w:rPr>
        <w:t xml:space="preserve">по </w:t>
      </w:r>
      <w:r>
        <w:rPr>
          <w:rFonts w:ascii="Times New Roman" w:hAnsi="Times New Roman" w:cs="Times New Roman"/>
          <w:sz w:val="24"/>
          <w:szCs w:val="24"/>
        </w:rPr>
        <w:t xml:space="preserve">доставк</w:t>
      </w:r>
      <w:r>
        <w:rPr>
          <w:rFonts w:ascii="Times New Roman" w:hAnsi="Times New Roman" w:cs="Times New Roman"/>
          <w:sz w:val="24"/>
          <w:szCs w:val="24"/>
        </w:rPr>
        <w:t xml:space="preserve">е</w:t>
      </w:r>
      <w:r>
        <w:rPr>
          <w:rFonts w:ascii="Times New Roman" w:hAnsi="Times New Roman" w:cs="Times New Roman"/>
          <w:sz w:val="24"/>
          <w:szCs w:val="24"/>
        </w:rPr>
        <w:t xml:space="preserve"> в Банк надлежащим образом оформленных</w:t>
      </w:r>
      <w:r>
        <w:rPr>
          <w:rFonts w:ascii="Times New Roman" w:hAnsi="Times New Roman" w:cs="Times New Roman"/>
          <w:sz w:val="24"/>
          <w:szCs w:val="24"/>
        </w:rPr>
        <w:t xml:space="preserve"> </w:t>
      </w:r>
      <w:r>
        <w:rPr>
          <w:rFonts w:ascii="Times New Roman" w:hAnsi="Times New Roman" w:cs="Times New Roman"/>
          <w:sz w:val="24"/>
          <w:szCs w:val="24"/>
        </w:rPr>
        <w:t xml:space="preserve">документов</w:t>
      </w:r>
      <w:r>
        <w:rPr>
          <w:rFonts w:ascii="Times New Roman" w:hAnsi="Times New Roman" w:cs="Times New Roman"/>
          <w:sz w:val="24"/>
          <w:szCs w:val="24"/>
        </w:rPr>
        <w:t xml:space="preserve"> на бумажном носителе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Обработка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и иных документов, оформленных на бумажных носителях, осуществляется </w:t>
      </w:r>
      <w:r>
        <w:rPr>
          <w:rFonts w:ascii="Times New Roman" w:hAnsi="Times New Roman" w:cs="Times New Roman"/>
          <w:sz w:val="24"/>
          <w:szCs w:val="24"/>
        </w:rPr>
        <w:t xml:space="preserve">работниками операционного подразделения</w:t>
      </w:r>
      <w:r>
        <w:rPr>
          <w:rFonts w:ascii="Times New Roman" w:hAnsi="Times New Roman" w:cs="Times New Roman"/>
          <w:sz w:val="24"/>
          <w:szCs w:val="24"/>
        </w:rPr>
        <w:t xml:space="preserve">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принятой в Банке технологией.</w:t>
      </w:r>
      <w:r>
        <w:rPr>
          <w:rFonts w:ascii="Times New Roman" w:hAnsi="Times New Roman" w:cs="Times New Roman"/>
          <w:sz w:val="24"/>
          <w:szCs w:val="24"/>
        </w:rPr>
      </w:r>
      <w:r>
        <w:rPr>
          <w:rFonts w:ascii="Times New Roman" w:hAnsi="Times New Roman" w:cs="Times New Roman"/>
          <w:sz w:val="24"/>
          <w:szCs w:val="24"/>
        </w:rPr>
      </w:r>
    </w:p>
    <w:p>
      <w:pPr>
        <w:pStyle w:val="1020"/>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4. Порядок распространения, учета, утилизации программных </w:t>
      </w:r>
      <w:r>
        <w:rPr>
          <w:rFonts w:ascii="Times New Roman" w:hAnsi="Times New Roman" w:cs="Times New Roman"/>
          <w:b/>
          <w:bCs/>
          <w:sz w:val="24"/>
          <w:szCs w:val="24"/>
        </w:rPr>
        <w:br w:type="textWrapping" w:clear="all"/>
      </w:r>
      <w:r>
        <w:rPr>
          <w:rFonts w:ascii="Times New Roman" w:hAnsi="Times New Roman" w:cs="Times New Roman"/>
          <w:b/>
          <w:bCs/>
          <w:sz w:val="24"/>
          <w:szCs w:val="24"/>
        </w:rPr>
        <w:t xml:space="preserve">и криптографических средств, действий в случае компрометации ключей </w:t>
      </w:r>
      <w:r>
        <w:rPr>
          <w:rFonts w:ascii="Times New Roman" w:hAnsi="Times New Roman" w:cs="Times New Roman"/>
          <w:b/>
          <w:bCs/>
          <w:sz w:val="24"/>
          <w:szCs w:val="24"/>
        </w:rPr>
        <w:t xml:space="preserve">ЭП </w:t>
      </w:r>
      <w:r>
        <w:rPr>
          <w:rFonts w:ascii="Times New Roman" w:hAnsi="Times New Roman" w:cs="Times New Roman"/>
          <w:b/>
          <w:bCs/>
          <w:sz w:val="24"/>
          <w:szCs w:val="24"/>
        </w:rPr>
        <w:br w:type="textWrapping" w:clear="all"/>
      </w:r>
      <w:r>
        <w:rPr>
          <w:rFonts w:ascii="Times New Roman" w:hAnsi="Times New Roman" w:cs="Times New Roman"/>
          <w:b/>
          <w:bCs/>
          <w:sz w:val="24"/>
          <w:szCs w:val="24"/>
        </w:rPr>
        <w:t xml:space="preserve">и пароля оповещения, плановой и внеплановой смены ключей</w:t>
      </w:r>
      <w:r>
        <w:rPr>
          <w:rFonts w:ascii="Times New Roman" w:hAnsi="Times New Roman" w:cs="Times New Roman"/>
          <w:b/>
          <w:bCs/>
          <w:sz w:val="24"/>
          <w:szCs w:val="24"/>
        </w:rPr>
        <w:t xml:space="preserve"> ЭП</w:t>
      </w:r>
      <w:r>
        <w:rPr>
          <w:rFonts w:ascii="Times New Roman" w:hAnsi="Times New Roman" w:cs="Times New Roman"/>
          <w:b/>
          <w:bCs/>
          <w:sz w:val="24"/>
          <w:szCs w:val="24"/>
        </w:rPr>
      </w:r>
      <w:r>
        <w:rPr>
          <w:rFonts w:ascii="Times New Roman" w:hAnsi="Times New Roman" w:cs="Times New Roman"/>
          <w:b/>
          <w:bCs/>
          <w:sz w:val="24"/>
          <w:szCs w:val="24"/>
        </w:rPr>
      </w:r>
    </w:p>
    <w:p>
      <w:pPr>
        <w:pStyle w:val="1020"/>
        <w:numPr>
          <w:ilvl w:val="1"/>
          <w:numId w:val="21"/>
        </w:numPr>
        <w:ind w:left="0" w:firstLine="718"/>
        <w:jc w:val="both"/>
        <w:spacing w:before="120"/>
        <w:tabs>
          <w:tab w:val="num" w:pos="-1134" w:leader="none"/>
          <w:tab w:val="left" w:pos="1276" w:leader="none"/>
          <w:tab w:val="clear" w:pos="1834" w:leader="none"/>
        </w:tabs>
        <w:rPr>
          <w:rFonts w:ascii="Times New Roman" w:hAnsi="Times New Roman" w:cs="Times New Roman"/>
          <w:sz w:val="24"/>
          <w:szCs w:val="24"/>
        </w:rPr>
      </w:pPr>
      <w:r>
        <w:rPr>
          <w:rFonts w:ascii="Times New Roman" w:hAnsi="Times New Roman" w:cs="Times New Roman"/>
          <w:color w:val="000000"/>
          <w:sz w:val="24"/>
          <w:szCs w:val="24"/>
        </w:rPr>
        <w:t xml:space="preserve">Клиент обязан назначить не менее одного администратора безопасности, обязанности которого связаны с контролем за обеспечением </w:t>
      </w:r>
      <w:r>
        <w:rPr>
          <w:rFonts w:ascii="Times New Roman" w:hAnsi="Times New Roman" w:cs="Times New Roman"/>
          <w:color w:val="000000"/>
          <w:sz w:val="24"/>
          <w:szCs w:val="24"/>
        </w:rPr>
        <w:t xml:space="preserve">режима </w:t>
      </w:r>
      <w:r>
        <w:rPr>
          <w:rFonts w:ascii="Times New Roman" w:hAnsi="Times New Roman" w:cs="Times New Roman"/>
          <w:color w:val="000000"/>
          <w:sz w:val="24"/>
          <w:szCs w:val="24"/>
        </w:rPr>
        <w:t xml:space="preserve">конфиденциальности ключей ЭП. Сведения об Администраторах безопасности Клиента указываются в Заявлении о присоединении к Условиям. При смене работников из числа Администраторов безопасности Клиента в Банк должно быть направлено письменное уведомление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произвольной форме с указанием сведений об исключенных и вновь назначенных Администраторах безопасности Клиента, подписанное руководителем Клиента. Совмещение одним работником Клиента обязанностей Администратора безопасности и обязанностей, связанных с </w:t>
      </w:r>
      <w:r>
        <w:rPr>
          <w:rFonts w:ascii="Times New Roman" w:hAnsi="Times New Roman" w:cs="Times New Roman"/>
          <w:color w:val="000000"/>
          <w:sz w:val="24"/>
          <w:szCs w:val="24"/>
        </w:rPr>
        <w:t xml:space="preserve">использованием</w:t>
      </w:r>
      <w:r>
        <w:rPr>
          <w:rFonts w:ascii="Times New Roman" w:hAnsi="Times New Roman" w:cs="Times New Roman"/>
          <w:color w:val="000000"/>
          <w:sz w:val="24"/>
          <w:szCs w:val="24"/>
        </w:rPr>
        <w:t xml:space="preserve"> ключей ЭП в </w:t>
      </w:r>
      <w:r>
        <w:rPr>
          <w:rFonts w:ascii="Times New Roman" w:hAnsi="Times New Roman" w:cs="Times New Roman"/>
          <w:bCs/>
          <w:sz w:val="24"/>
          <w:szCs w:val="24"/>
        </w:rPr>
        <w:t xml:space="preserve">ИС Свой Бизнес</w:t>
      </w:r>
      <w:r>
        <w:rPr>
          <w:rFonts w:ascii="Times New Roman" w:hAnsi="Times New Roman" w:cs="Times New Roman"/>
          <w:color w:val="000000"/>
          <w:sz w:val="24"/>
          <w:szCs w:val="24"/>
        </w:rPr>
        <w:t xml:space="preserve">, Клиенту не рекомендуется.</w:t>
      </w:r>
      <w:r>
        <w:rPr>
          <w:rFonts w:ascii="Times New Roman" w:hAnsi="Times New Roman" w:cs="Times New Roman"/>
          <w:sz w:val="24"/>
          <w:szCs w:val="24"/>
        </w:rPr>
      </w:r>
      <w:r>
        <w:rPr>
          <w:rFonts w:ascii="Times New Roman" w:hAnsi="Times New Roman" w:cs="Times New Roman"/>
          <w:sz w:val="24"/>
          <w:szCs w:val="24"/>
        </w:rPr>
      </w:r>
    </w:p>
    <w:p>
      <w:pPr>
        <w:pStyle w:val="1020"/>
        <w:numPr>
          <w:ilvl w:val="1"/>
          <w:numId w:val="21"/>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Порядок </w:t>
      </w:r>
      <w:r>
        <w:rPr>
          <w:rFonts w:ascii="Times New Roman" w:hAnsi="Times New Roman" w:cs="Times New Roman"/>
          <w:b/>
          <w:sz w:val="24"/>
          <w:szCs w:val="24"/>
        </w:rPr>
        <w:t xml:space="preserve">передачи, установки, хранения и утилизации программных средств, </w:t>
      </w:r>
      <w:r>
        <w:rPr>
          <w:rFonts w:ascii="Times New Roman" w:hAnsi="Times New Roman" w:cs="Times New Roman"/>
          <w:b/>
          <w:sz w:val="24"/>
          <w:szCs w:val="24"/>
        </w:rPr>
        <w:t xml:space="preserve">СКЗИ</w:t>
      </w:r>
      <w:r>
        <w:rPr>
          <w:rFonts w:ascii="Times New Roman" w:hAnsi="Times New Roman" w:cs="Times New Roman"/>
          <w:b/>
          <w:sz w:val="24"/>
          <w:szCs w:val="24"/>
        </w:rPr>
        <w:t xml:space="preserve"> 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ей</w:t>
      </w:r>
      <w:r>
        <w:rPr>
          <w:rFonts w:ascii="Times New Roman" w:hAnsi="Times New Roman" w:cs="Times New Roman"/>
          <w:b/>
          <w:sz w:val="24"/>
          <w:szCs w:val="24"/>
        </w:rPr>
        <w:t xml:space="preserve"> ЭП</w:t>
      </w:r>
      <w:r>
        <w:rPr>
          <w:rFonts w:ascii="Times New Roman" w:hAnsi="Times New Roman" w:cs="Times New Roman"/>
          <w:b/>
          <w:sz w:val="24"/>
          <w:szCs w:val="24"/>
        </w:rPr>
      </w:r>
      <w:r>
        <w:rPr>
          <w:rFonts w:ascii="Times New Roman" w:hAnsi="Times New Roman" w:cs="Times New Roman"/>
          <w:b/>
          <w:sz w:val="24"/>
          <w:szCs w:val="24"/>
        </w:rPr>
      </w:r>
    </w:p>
    <w:p>
      <w:pPr>
        <w:numPr>
          <w:ilvl w:val="2"/>
          <w:numId w:val="21"/>
        </w:numPr>
        <w:ind w:left="0" w:firstLine="718"/>
        <w:jc w:val="both"/>
        <w:tabs>
          <w:tab w:val="num" w:pos="-1843" w:leader="none"/>
          <w:tab w:val="left"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t xml:space="preserve">Банк передает Клиенту</w:t>
      </w:r>
      <w:r>
        <w:rPr>
          <w:rStyle w:val="1005"/>
          <w:rFonts w:ascii="Times New Roman" w:hAnsi="Times New Roman" w:cs="Times New Roman"/>
          <w:sz w:val="24"/>
          <w:szCs w:val="24"/>
        </w:rPr>
        <w:footnoteReference w:id="4"/>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Установочный комплект </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21"/>
        </w:numPr>
        <w:ind w:left="0" w:firstLine="709"/>
        <w:jc w:val="both"/>
        <w:tabs>
          <w:tab w:val="left" w:pos="1418"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Факт передачи Клиенту</w:t>
      </w:r>
      <w:r>
        <w:rPr>
          <w:rFonts w:ascii="Times New Roman" w:hAnsi="Times New Roman" w:cs="Times New Roman"/>
          <w:sz w:val="24"/>
          <w:szCs w:val="24"/>
        </w:rPr>
        <w:t xml:space="preserve">Установочного комплекта</w:t>
      </w:r>
      <w:r>
        <w:rPr>
          <w:rFonts w:ascii="Times New Roman" w:hAnsi="Times New Roman" w:cs="Times New Roman"/>
          <w:sz w:val="24"/>
          <w:szCs w:val="24"/>
        </w:rPr>
        <w:t xml:space="preserve"> подтверждается подписанием Сторонами </w:t>
      </w:r>
      <w:r>
        <w:rPr>
          <w:rFonts w:ascii="Times New Roman" w:hAnsi="Times New Roman" w:cs="Times New Roman"/>
          <w:sz w:val="24"/>
          <w:szCs w:val="24"/>
        </w:rPr>
        <w:t xml:space="preserve">Акта </w:t>
      </w:r>
      <w:r>
        <w:rPr>
          <w:rFonts w:ascii="Times New Roman" w:hAnsi="Times New Roman" w:cs="Times New Roman"/>
          <w:sz w:val="24"/>
          <w:szCs w:val="24"/>
        </w:rPr>
        <w:t xml:space="preserve">приема-передачи средств для подключения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(по форме Приложения </w:t>
      </w:r>
      <w:r>
        <w:rPr>
          <w:rFonts w:ascii="Times New Roman" w:hAnsi="Times New Roman" w:cs="Times New Roman"/>
          <w:sz w:val="24"/>
          <w:szCs w:val="24"/>
        </w:rPr>
        <w:t xml:space="preserve">5</w:t>
      </w:r>
      <w:r>
        <w:rPr>
          <w:rFonts w:ascii="Times New Roman" w:hAnsi="Times New Roman" w:cs="Times New Roman"/>
          <w:sz w:val="24"/>
          <w:szCs w:val="24"/>
        </w:rPr>
        <w:t xml:space="preserve"> к Условиям). </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23"/>
        </w:numPr>
        <w:ind w:left="0" w:firstLine="709"/>
        <w:jc w:val="both"/>
        <w:spacing w:before="120"/>
        <w:tabs>
          <w:tab w:val="num" w:pos="1276" w:leader="none"/>
        </w:tabs>
        <w:rPr>
          <w:rFonts w:ascii="Times New Roman" w:hAnsi="Times New Roman" w:cs="Times New Roman"/>
          <w:b/>
          <w:sz w:val="24"/>
          <w:szCs w:val="24"/>
        </w:rPr>
      </w:pPr>
      <w:r>
        <w:rPr>
          <w:rFonts w:ascii="Times New Roman" w:hAnsi="Times New Roman" w:cs="Times New Roman"/>
          <w:b/>
          <w:sz w:val="24"/>
          <w:szCs w:val="24"/>
        </w:rPr>
        <w:t xml:space="preserve">После </w:t>
      </w:r>
      <w:r>
        <w:rPr>
          <w:rFonts w:ascii="Times New Roman" w:hAnsi="Times New Roman" w:cs="Times New Roman"/>
          <w:b/>
          <w:sz w:val="24"/>
          <w:szCs w:val="24"/>
        </w:rPr>
        <w:t xml:space="preserve">получения </w:t>
      </w:r>
      <w:r>
        <w:rPr>
          <w:rFonts w:ascii="Times New Roman" w:hAnsi="Times New Roman" w:cs="Times New Roman"/>
          <w:b/>
          <w:sz w:val="24"/>
          <w:szCs w:val="24"/>
        </w:rPr>
        <w:t xml:space="preserve">Установочного комплекта</w:t>
      </w:r>
      <w:r>
        <w:rPr>
          <w:rFonts w:ascii="Times New Roman" w:hAnsi="Times New Roman" w:cs="Times New Roman"/>
          <w:b/>
          <w:sz w:val="24"/>
          <w:szCs w:val="24"/>
        </w:rPr>
        <w:t xml:space="preserve"> и документов</w:t>
      </w:r>
      <w:r>
        <w:rPr>
          <w:rFonts w:ascii="Times New Roman" w:hAnsi="Times New Roman" w:cs="Times New Roman"/>
          <w:b/>
          <w:sz w:val="24"/>
          <w:szCs w:val="24"/>
        </w:rPr>
        <w:t xml:space="preserve">:</w:t>
      </w:r>
      <w:r>
        <w:rPr>
          <w:rFonts w:ascii="Times New Roman" w:hAnsi="Times New Roman" w:cs="Times New Roman"/>
          <w:b/>
          <w:sz w:val="24"/>
          <w:szCs w:val="24"/>
        </w:rPr>
      </w:r>
      <w:r>
        <w:rPr>
          <w:rFonts w:ascii="Times New Roman" w:hAnsi="Times New Roman" w:cs="Times New Roman"/>
          <w:b/>
          <w:sz w:val="24"/>
          <w:szCs w:val="24"/>
        </w:rPr>
      </w:r>
    </w:p>
    <w:p>
      <w:pPr>
        <w:pStyle w:val="1020"/>
        <w:ind w:firstLine="709"/>
        <w:jc w:val="both"/>
        <w:rPr>
          <w:rFonts w:ascii="Times New Roman" w:hAnsi="Times New Roman" w:cs="Times New Roman"/>
          <w:sz w:val="24"/>
          <w:szCs w:val="24"/>
        </w:rPr>
      </w:pPr>
      <w:r>
        <w:rPr>
          <w:rFonts w:ascii="Times New Roman" w:hAnsi="Times New Roman" w:cs="Times New Roman"/>
          <w:sz w:val="24"/>
          <w:szCs w:val="24"/>
        </w:rPr>
        <w:t xml:space="preserve">4.2.3.1. </w:t>
      </w:r>
      <w:r>
        <w:rPr>
          <w:rFonts w:ascii="Times New Roman" w:hAnsi="Times New Roman" w:cs="Times New Roman"/>
          <w:sz w:val="24"/>
          <w:szCs w:val="24"/>
        </w:rPr>
        <w:t xml:space="preserve">Каждый СИО Клиента при подключении к Интернет-банк Свой бизн</w:t>
      </w:r>
      <w:r>
        <w:rPr>
          <w:rFonts w:ascii="Times New Roman" w:hAnsi="Times New Roman" w:cs="Times New Roman"/>
          <w:sz w:val="24"/>
          <w:szCs w:val="24"/>
        </w:rPr>
        <w:t xml:space="preserve">ес </w:t>
        <w:br/>
        <w:t xml:space="preserve">с применением УНЭП должен создать ключи ЭП и запрос на выдачу СКП ЭП и передать </w:t>
        <w:br/>
        <w:t xml:space="preserve">в Банк Запрос на выдачу СКП ЭП в электронном виде и на бумажном носителе по форме Приложения 9 к Регламенту УЦ РСХБ. При подключении к Интернет-банк Свой бизнес </w:t>
        <w:br/>
        <w:t xml:space="preserve">с использ</w:t>
      </w:r>
      <w:r>
        <w:rPr>
          <w:rFonts w:ascii="Times New Roman" w:hAnsi="Times New Roman" w:cs="Times New Roman"/>
          <w:sz w:val="24"/>
          <w:szCs w:val="24"/>
        </w:rPr>
        <w:t xml:space="preserve">ованием ПЭП – сменить технический пароль (временный пароль) на постоянный. </w:t>
        <w:br/>
        <w:t xml:space="preserve">В случае использования Мобильного приложения – установить на Мобильное устройство пользователя Мобильное приложение и задать постоянный PIN-код для входа </w:t>
        <w:br/>
        <w:t xml:space="preserve">и подтверждения операций.</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rPr>
          <w:rFonts w:ascii="Times New Roman" w:hAnsi="Times New Roman" w:cs="Times New Roman"/>
          <w:sz w:val="24"/>
          <w:szCs w:val="24"/>
        </w:rPr>
      </w:pPr>
      <w:r>
        <w:rPr>
          <w:rFonts w:ascii="Times New Roman" w:hAnsi="Times New Roman" w:cs="Times New Roman"/>
          <w:sz w:val="24"/>
          <w:szCs w:val="24"/>
        </w:rPr>
        <w:t xml:space="preserve">4.2.3.2.</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ыдача владельцу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осуществляется Банком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rPr>
          <w:rFonts w:ascii="Times New Roman" w:hAnsi="Times New Roman" w:cs="Times New Roman"/>
          <w:sz w:val="24"/>
          <w:szCs w:val="24"/>
        </w:rPr>
      </w:pPr>
      <w:r>
        <w:rPr>
          <w:rFonts w:ascii="Times New Roman" w:hAnsi="Times New Roman" w:cs="Times New Roman"/>
          <w:sz w:val="24"/>
          <w:szCs w:val="24"/>
        </w:rPr>
        <w:t xml:space="preserve">4.2.3.</w:t>
      </w:r>
      <w:r>
        <w:rPr>
          <w:rFonts w:ascii="Times New Roman" w:hAnsi="Times New Roman" w:cs="Times New Roman"/>
          <w:sz w:val="24"/>
          <w:szCs w:val="24"/>
        </w:rPr>
        <w:t xml:space="preserve">3</w:t>
      </w:r>
      <w:r>
        <w:rPr>
          <w:rFonts w:ascii="Times New Roman" w:hAnsi="Times New Roman" w:cs="Times New Roman"/>
          <w:sz w:val="24"/>
          <w:szCs w:val="24"/>
        </w:rPr>
        <w:t xml:space="preserve">. Клиент и Банк переходят к эксплуатации своих </w:t>
      </w:r>
      <w:r>
        <w:rPr>
          <w:rFonts w:ascii="Times New Roman" w:hAnsi="Times New Roman" w:cs="Times New Roman"/>
          <w:sz w:val="24"/>
          <w:szCs w:val="24"/>
        </w:rPr>
        <w:t xml:space="preserve">ключей ЭП</w:t>
      </w:r>
      <w:r>
        <w:rPr>
          <w:rFonts w:ascii="Times New Roman" w:hAnsi="Times New Roman" w:cs="Times New Roman"/>
          <w:sz w:val="24"/>
          <w:szCs w:val="24"/>
        </w:rPr>
        <w:t xml:space="preserve"> после внесения соответствующих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в реестр </w:t>
      </w:r>
      <w:r>
        <w:rPr>
          <w:rFonts w:ascii="Times New Roman" w:hAnsi="Times New Roman" w:cs="Times New Roman"/>
          <w:sz w:val="24"/>
          <w:szCs w:val="24"/>
        </w:rPr>
        <w:t xml:space="preserve">выданных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23"/>
        </w:numPr>
        <w:ind w:left="0" w:firstLine="709"/>
        <w:jc w:val="both"/>
        <w:tabs>
          <w:tab w:val="num" w:pos="1418" w:leader="none"/>
        </w:tabs>
        <w:rPr>
          <w:rFonts w:ascii="Times New Roman" w:hAnsi="Times New Roman" w:cs="Times New Roman"/>
          <w:sz w:val="24"/>
          <w:szCs w:val="24"/>
        </w:rPr>
      </w:pPr>
      <w:r/>
      <w:bookmarkStart w:id="0" w:name="_Ref99251664"/>
      <w:r>
        <w:rPr>
          <w:rFonts w:ascii="Times New Roman" w:hAnsi="Times New Roman" w:cs="Times New Roman"/>
          <w:sz w:val="24"/>
          <w:szCs w:val="24"/>
        </w:rPr>
        <w:t xml:space="preserve">Инсталлированные криптографические средства, используемые </w:t>
      </w:r>
      <w:r>
        <w:rPr>
          <w:rFonts w:ascii="Times New Roman" w:hAnsi="Times New Roman" w:cs="Times New Roman"/>
          <w:sz w:val="24"/>
          <w:szCs w:val="24"/>
        </w:rPr>
        <w:t xml:space="preserve">СИО</w:t>
      </w:r>
      <w:r>
        <w:rPr>
          <w:rFonts w:ascii="Times New Roman" w:hAnsi="Times New Roman" w:cs="Times New Roman"/>
          <w:sz w:val="24"/>
          <w:szCs w:val="24"/>
        </w:rPr>
        <w:t xml:space="preserve">, должны утилизироваться в течение одного рабочего дня после минования надобности использования таких средств в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путем деинсталляции </w:t>
      </w:r>
      <w:r>
        <w:rPr>
          <w:rFonts w:ascii="Times New Roman" w:hAnsi="Times New Roman" w:cs="Times New Roman"/>
          <w:sz w:val="24"/>
          <w:szCs w:val="24"/>
        </w:rPr>
        <w:t xml:space="preserve">с АРМ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23"/>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Утилизация </w:t>
      </w:r>
      <w:r>
        <w:rPr>
          <w:rFonts w:ascii="Times New Roman" w:hAnsi="Times New Roman" w:cs="Times New Roman"/>
          <w:sz w:val="24"/>
          <w:szCs w:val="24"/>
        </w:rPr>
        <w:t xml:space="preserve">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п</w:t>
      </w:r>
      <w:r>
        <w:rPr>
          <w:rFonts w:ascii="Times New Roman" w:hAnsi="Times New Roman" w:cs="Times New Roman"/>
          <w:sz w:val="24"/>
          <w:szCs w:val="24"/>
        </w:rPr>
        <w:t xml:space="preserve">роизводится </w:t>
      </w:r>
      <w:r>
        <w:rPr>
          <w:rFonts w:ascii="Times New Roman" w:hAnsi="Times New Roman" w:cs="Times New Roman"/>
          <w:sz w:val="24"/>
          <w:szCs w:val="24"/>
        </w:rPr>
        <w:t xml:space="preserve">Клиентом самостоятельно </w:t>
      </w:r>
      <w:r>
        <w:rPr>
          <w:rFonts w:ascii="Times New Roman" w:hAnsi="Times New Roman" w:cs="Times New Roman"/>
          <w:sz w:val="24"/>
          <w:szCs w:val="24"/>
        </w:rPr>
        <w:t xml:space="preserve">в течение одного рабочего дня после </w:t>
      </w:r>
      <w:r>
        <w:rPr>
          <w:rFonts w:ascii="Times New Roman" w:hAnsi="Times New Roman" w:cs="Times New Roman"/>
          <w:sz w:val="24"/>
          <w:szCs w:val="24"/>
        </w:rPr>
        <w:t xml:space="preserve">минования надобности использования таких средств</w:t>
      </w:r>
      <w:r>
        <w:rPr>
          <w:rFonts w:ascii="Times New Roman" w:hAnsi="Times New Roman" w:cs="Times New Roman"/>
          <w:sz w:val="24"/>
          <w:szCs w:val="24"/>
        </w:rPr>
        <w:t xml:space="preserve">. Утилизация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записанного на </w:t>
      </w:r>
      <w:r>
        <w:rPr>
          <w:rFonts w:ascii="Times New Roman" w:hAnsi="Times New Roman" w:cs="Times New Roman"/>
          <w:sz w:val="24"/>
          <w:szCs w:val="24"/>
        </w:rPr>
        <w:t xml:space="preserve">КН</w:t>
      </w:r>
      <w:r>
        <w:rPr>
          <w:rFonts w:ascii="Times New Roman" w:hAnsi="Times New Roman" w:cs="Times New Roman"/>
          <w:sz w:val="24"/>
          <w:szCs w:val="24"/>
        </w:rPr>
        <w:t xml:space="preserve">, выполняется путем надежного стирания значения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20"/>
        <w:numPr>
          <w:ilvl w:val="1"/>
          <w:numId w:val="21"/>
        </w:numPr>
        <w:ind w:left="0" w:firstLine="709"/>
        <w:jc w:val="both"/>
        <w:spacing w:before="120"/>
        <w:tabs>
          <w:tab w:val="num" w:pos="1276" w:leader="none"/>
          <w:tab w:val="clear" w:pos="1834" w:leader="none"/>
        </w:tabs>
        <w:rPr>
          <w:rFonts w:ascii="Times New Roman" w:hAnsi="Times New Roman" w:cs="Times New Roman"/>
          <w:b/>
          <w:sz w:val="24"/>
          <w:szCs w:val="24"/>
        </w:rPr>
      </w:pPr>
      <w:r/>
      <w:bookmarkEnd w:id="0"/>
      <w:r>
        <w:rPr>
          <w:rFonts w:ascii="Times New Roman" w:hAnsi="Times New Roman" w:cs="Times New Roman"/>
          <w:b/>
          <w:sz w:val="24"/>
          <w:szCs w:val="24"/>
        </w:rPr>
        <w:t xml:space="preserve">Порядок действий в случа</w:t>
      </w:r>
      <w:r>
        <w:rPr>
          <w:rFonts w:ascii="Times New Roman" w:hAnsi="Times New Roman" w:cs="Times New Roman"/>
          <w:b/>
          <w:sz w:val="24"/>
          <w:szCs w:val="24"/>
        </w:rPr>
        <w:t xml:space="preserve">ях</w:t>
      </w:r>
      <w:r>
        <w:rPr>
          <w:rFonts w:ascii="Times New Roman" w:hAnsi="Times New Roman" w:cs="Times New Roman"/>
          <w:b/>
          <w:sz w:val="24"/>
          <w:szCs w:val="24"/>
        </w:rPr>
        <w:t xml:space="preserve"> компрометации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а</w:t>
      </w:r>
      <w:r>
        <w:rPr>
          <w:rFonts w:ascii="Times New Roman" w:hAnsi="Times New Roman" w:cs="Times New Roman"/>
          <w:b/>
          <w:sz w:val="24"/>
          <w:szCs w:val="24"/>
        </w:rPr>
        <w:t xml:space="preserve"> ЭП</w:t>
      </w:r>
      <w:r>
        <w:rPr>
          <w:rFonts w:ascii="Times New Roman" w:hAnsi="Times New Roman" w:cs="Times New Roman"/>
          <w:b/>
          <w:sz w:val="24"/>
          <w:szCs w:val="24"/>
        </w:rPr>
        <w:t xml:space="preserve">,</w:t>
      </w:r>
      <w:r>
        <w:rPr>
          <w:rFonts w:ascii="Times New Roman" w:hAnsi="Times New Roman" w:cs="Times New Roman"/>
          <w:b/>
          <w:sz w:val="24"/>
          <w:szCs w:val="24"/>
        </w:rPr>
        <w:t xml:space="preserve"> </w:t>
      </w:r>
      <w:r>
        <w:rPr>
          <w:rFonts w:ascii="Times New Roman" w:hAnsi="Times New Roman" w:cs="Times New Roman"/>
          <w:b/>
          <w:sz w:val="24"/>
          <w:szCs w:val="24"/>
        </w:rPr>
        <w:t xml:space="preserve">его</w:t>
      </w:r>
      <w:r>
        <w:rPr>
          <w:rFonts w:ascii="Times New Roman" w:hAnsi="Times New Roman" w:cs="Times New Roman"/>
          <w:b/>
          <w:sz w:val="24"/>
          <w:szCs w:val="24"/>
        </w:rPr>
        <w:t xml:space="preserve"> </w:t>
      </w:r>
      <w:r>
        <w:rPr>
          <w:rFonts w:ascii="Times New Roman" w:hAnsi="Times New Roman" w:cs="Times New Roman"/>
          <w:b/>
          <w:sz w:val="24"/>
          <w:szCs w:val="24"/>
        </w:rPr>
        <w:t xml:space="preserve">плановой</w:t>
      </w:r>
      <w:r>
        <w:rPr>
          <w:rFonts w:ascii="Times New Roman" w:hAnsi="Times New Roman" w:cs="Times New Roman"/>
          <w:b/>
          <w:sz w:val="24"/>
          <w:szCs w:val="24"/>
        </w:rPr>
        <w:t xml:space="preserve"> </w:t>
      </w:r>
      <w:r>
        <w:rPr>
          <w:rFonts w:ascii="Times New Roman" w:hAnsi="Times New Roman" w:cs="Times New Roman"/>
          <w:b/>
          <w:sz w:val="24"/>
          <w:szCs w:val="24"/>
        </w:rPr>
        <w:br w:type="textWrapping" w:clear="all"/>
      </w:r>
      <w:r>
        <w:rPr>
          <w:rFonts w:ascii="Times New Roman" w:hAnsi="Times New Roman" w:cs="Times New Roman"/>
          <w:b/>
          <w:sz w:val="24"/>
          <w:szCs w:val="24"/>
        </w:rPr>
        <w:t xml:space="preserve">и</w:t>
      </w:r>
      <w:r>
        <w:rPr>
          <w:rFonts w:ascii="Times New Roman" w:hAnsi="Times New Roman" w:cs="Times New Roman"/>
          <w:b/>
          <w:sz w:val="24"/>
          <w:szCs w:val="24"/>
        </w:rPr>
        <w:t xml:space="preserve"> </w:t>
      </w:r>
      <w:r>
        <w:rPr>
          <w:rFonts w:ascii="Times New Roman" w:hAnsi="Times New Roman" w:cs="Times New Roman"/>
          <w:b/>
          <w:sz w:val="24"/>
          <w:szCs w:val="24"/>
        </w:rPr>
        <w:t xml:space="preserve">внеплановой см</w:t>
      </w:r>
      <w:r>
        <w:rPr>
          <w:rFonts w:ascii="Times New Roman" w:hAnsi="Times New Roman" w:cs="Times New Roman"/>
          <w:b/>
          <w:sz w:val="24"/>
          <w:szCs w:val="24"/>
        </w:rPr>
        <w:t xml:space="preserve">ен</w:t>
      </w:r>
      <w:r>
        <w:rPr>
          <w:rFonts w:ascii="Times New Roman" w:hAnsi="Times New Roman" w:cs="Times New Roman"/>
          <w:b/>
          <w:sz w:val="24"/>
          <w:szCs w:val="24"/>
        </w:rPr>
        <w:t xml:space="preserve">ы</w:t>
      </w:r>
      <w:r>
        <w:rPr>
          <w:rFonts w:ascii="Times New Roman" w:hAnsi="Times New Roman" w:cs="Times New Roman"/>
          <w:b/>
          <w:sz w:val="24"/>
          <w:szCs w:val="24"/>
        </w:rPr>
      </w:r>
      <w:r>
        <w:rPr>
          <w:rFonts w:ascii="Times New Roman" w:hAnsi="Times New Roman" w:cs="Times New Roman"/>
          <w:b/>
          <w:sz w:val="24"/>
          <w:szCs w:val="24"/>
        </w:rPr>
      </w:r>
    </w:p>
    <w:p>
      <w:pPr>
        <w:pStyle w:val="1020"/>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люч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считается скомпрометированным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логина и/или пароля</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к ключу ЭП, паролю к КН;</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нарушение правил хранения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установленных в соответствии с </w:t>
      </w:r>
      <w:r>
        <w:rPr>
          <w:rFonts w:ascii="Times New Roman" w:hAnsi="Times New Roman" w:cs="Times New Roman"/>
          <w:sz w:val="24"/>
          <w:szCs w:val="24"/>
        </w:rPr>
        <w:t xml:space="preserve">п.</w:t>
      </w:r>
      <w:r>
        <w:rPr>
          <w:rFonts w:ascii="Times New Roman" w:hAnsi="Times New Roman" w:cs="Times New Roman"/>
          <w:sz w:val="24"/>
          <w:szCs w:val="24"/>
        </w:rPr>
        <w:t xml:space="preserve"> </w:t>
      </w:r>
      <w:r>
        <w:rPr>
          <w:rFonts w:ascii="Times New Roman" w:hAnsi="Times New Roman" w:cs="Times New Roman"/>
          <w:sz w:val="24"/>
          <w:szCs w:val="24"/>
        </w:rPr>
        <w:t xml:space="preserve">2.2.4 настоящего Регламента;</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w:t>
      </w:r>
      <w:r>
        <w:rPr>
          <w:rFonts w:ascii="Times New Roman" w:hAnsi="Times New Roman" w:cs="Times New Roman"/>
          <w:sz w:val="24"/>
          <w:szCs w:val="24"/>
        </w:rPr>
        <w:t xml:space="preserve">в</w:t>
      </w:r>
      <w:r>
        <w:rPr>
          <w:rFonts w:ascii="Times New Roman" w:hAnsi="Times New Roman" w:cs="Times New Roman"/>
          <w:sz w:val="24"/>
          <w:szCs w:val="24"/>
        </w:rPr>
        <w:t xml:space="preserve"> копировани</w:t>
      </w:r>
      <w:r>
        <w:rPr>
          <w:rFonts w:ascii="Times New Roman" w:hAnsi="Times New Roman" w:cs="Times New Roman"/>
          <w:sz w:val="24"/>
          <w:szCs w:val="24"/>
        </w:rPr>
        <w:t xml:space="preserve">и</w:t>
      </w:r>
      <w:r>
        <w:rPr>
          <w:rFonts w:ascii="Times New Roman" w:hAnsi="Times New Roman" w:cs="Times New Roman"/>
          <w:sz w:val="24"/>
          <w:szCs w:val="24"/>
        </w:rPr>
        <w:t xml:space="preserve">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w:t>
      </w:r>
      <w:r>
        <w:rPr>
          <w:rFonts w:ascii="Times New Roman" w:hAnsi="Times New Roman" w:cs="Times New Roman"/>
          <w:sz w:val="24"/>
          <w:szCs w:val="24"/>
        </w:rPr>
        <w:t xml:space="preserve">нарушение печати на хранилище/сейфе, где хранятся</w:t>
      </w:r>
      <w:r>
        <w:rPr>
          <w:rFonts w:ascii="Times New Roman" w:hAnsi="Times New Roman" w:cs="Times New Roman"/>
          <w:sz w:val="24"/>
          <w:szCs w:val="24"/>
        </w:rPr>
        <w:t xml:space="preserve"> 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с </w:t>
      </w:r>
      <w:r>
        <w:rPr>
          <w:rFonts w:ascii="Times New Roman" w:hAnsi="Times New Roman" w:cs="Times New Roman"/>
          <w:sz w:val="24"/>
          <w:szCs w:val="24"/>
        </w:rPr>
        <w:t xml:space="preserve">КН</w:t>
      </w:r>
      <w:r>
        <w:rPr>
          <w:rFonts w:ascii="Times New Roman" w:hAnsi="Times New Roman" w:cs="Times New Roman"/>
          <w:sz w:val="24"/>
          <w:szCs w:val="24"/>
        </w:rPr>
        <w:t xml:space="preserve"> (в том числе, случаи, когда физический носитель вышел из строя и доказательно не опровергнута возможность того, что данный факт произошел в результате несанкционированных действий злоумышленника);</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w:t>
      </w:r>
      <w:r>
        <w:rPr>
          <w:rFonts w:ascii="Times New Roman" w:hAnsi="Times New Roman" w:cs="Times New Roman"/>
          <w:sz w:val="24"/>
          <w:szCs w:val="24"/>
        </w:rPr>
        <w:t xml:space="preserve">ЭП Клиента, без его согласия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w:t>
      </w:r>
      <w:r>
        <w:rPr>
          <w:rFonts w:ascii="Times New Roman" w:hAnsi="Times New Roman" w:cs="Times New Roman"/>
          <w:sz w:val="24"/>
          <w:szCs w:val="24"/>
        </w:rPr>
        <w:t xml:space="preserve">КН</w:t>
      </w:r>
      <w:r>
        <w:rPr>
          <w:rFonts w:ascii="Times New Roman" w:hAnsi="Times New Roman" w:cs="Times New Roman"/>
          <w:sz w:val="24"/>
          <w:szCs w:val="24"/>
        </w:rPr>
        <w:t xml:space="preserve"> </w:t>
      </w:r>
      <w:r>
        <w:rPr>
          <w:rFonts w:ascii="Times New Roman" w:hAnsi="Times New Roman" w:cs="Times New Roman"/>
          <w:sz w:val="24"/>
          <w:szCs w:val="24"/>
        </w:rPr>
        <w:t xml:space="preserve">неуполномоченных лиц.</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компрометации </w:t>
      </w:r>
      <w:r>
        <w:rPr>
          <w:rFonts w:ascii="Times New Roman" w:hAnsi="Times New Roman" w:cs="Times New Roman"/>
          <w:sz w:val="24"/>
          <w:szCs w:val="24"/>
        </w:rPr>
        <w:t xml:space="preserve">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самостоятельно принимает решение о наличии или отсутствии факта компрометации принадлежащего ему 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 случае компрометации </w:t>
      </w:r>
      <w:r>
        <w:rPr>
          <w:rFonts w:ascii="Times New Roman" w:hAnsi="Times New Roman" w:cs="Times New Roman"/>
          <w:sz w:val="24"/>
          <w:szCs w:val="24"/>
        </w:rPr>
        <w:t xml:space="preserve">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 Клиента:</w:t>
      </w:r>
      <w:r>
        <w:rPr>
          <w:rFonts w:ascii="Times New Roman" w:hAnsi="Times New Roman" w:cs="Times New Roman"/>
          <w:sz w:val="24"/>
          <w:szCs w:val="24"/>
        </w:rPr>
      </w:r>
      <w:r>
        <w:rPr>
          <w:rFonts w:ascii="Times New Roman" w:hAnsi="Times New Roman" w:cs="Times New Roman"/>
          <w:sz w:val="24"/>
          <w:szCs w:val="24"/>
        </w:rPr>
      </w:r>
    </w:p>
    <w:p>
      <w:pPr>
        <w:pStyle w:val="1020"/>
        <w:ind w:firstLine="709"/>
        <w:jc w:val="both"/>
        <w:tabs>
          <w:tab w:val="left" w:pos="0" w:leader="none"/>
          <w:tab w:val="left" w:pos="993" w:leader="none"/>
        </w:tabs>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выявившее факт компрометации</w:t>
      </w:r>
      <w:r>
        <w:rPr>
          <w:rFonts w:ascii="Times New Roman" w:hAnsi="Times New Roman" w:cs="Times New Roman"/>
          <w:color w:val="000000"/>
          <w:sz w:val="24"/>
          <w:szCs w:val="24"/>
          <w:lang w:eastAsia="ru-RU"/>
        </w:rPr>
        <w:t xml:space="preserve">, подозрение на компрометацию</w:t>
      </w:r>
      <w:r>
        <w:rPr>
          <w:rFonts w:ascii="Times New Roman" w:hAnsi="Times New Roman" w:cs="Times New Roman"/>
          <w:color w:val="000000"/>
          <w:sz w:val="24"/>
          <w:szCs w:val="24"/>
          <w:lang w:eastAsia="ru-RU"/>
        </w:rPr>
        <w:t xml:space="preserve"> своего ключа</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незамедлительно сообщает о факте компрометации </w:t>
      </w:r>
      <w:r>
        <w:rPr>
          <w:rFonts w:ascii="Times New Roman" w:hAnsi="Times New Roman" w:cs="Times New Roman"/>
          <w:color w:val="000000"/>
          <w:sz w:val="24"/>
          <w:szCs w:val="24"/>
          <w:lang w:eastAsia="ru-RU"/>
        </w:rPr>
        <w:t xml:space="preserve">и необходимости приостановления действия или </w:t>
      </w:r>
      <w:r>
        <w:rPr>
          <w:rFonts w:ascii="Times New Roman" w:hAnsi="Times New Roman" w:cs="Times New Roman"/>
          <w:color w:val="000000"/>
          <w:sz w:val="24"/>
          <w:szCs w:val="24"/>
          <w:lang w:eastAsia="ru-RU"/>
        </w:rPr>
        <w:t xml:space="preserve">аннулирования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СКП</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соответствующ</w:t>
      </w:r>
      <w:r>
        <w:rPr>
          <w:rFonts w:ascii="Times New Roman" w:hAnsi="Times New Roman" w:cs="Times New Roman"/>
          <w:color w:val="000000"/>
          <w:sz w:val="24"/>
          <w:szCs w:val="24"/>
          <w:lang w:eastAsia="ru-RU"/>
        </w:rPr>
        <w:t xml:space="preserve">его</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скомпрометированно</w:t>
      </w:r>
      <w:r>
        <w:rPr>
          <w:rFonts w:ascii="Times New Roman" w:hAnsi="Times New Roman" w:cs="Times New Roman"/>
          <w:color w:val="000000"/>
          <w:sz w:val="24"/>
          <w:szCs w:val="24"/>
          <w:lang w:eastAsia="ru-RU"/>
        </w:rPr>
        <w:t xml:space="preserve">му</w:t>
      </w:r>
      <w:r>
        <w:rPr>
          <w:rFonts w:ascii="Times New Roman" w:hAnsi="Times New Roman" w:cs="Times New Roman"/>
          <w:color w:val="000000"/>
          <w:sz w:val="24"/>
          <w:szCs w:val="24"/>
          <w:lang w:eastAsia="ru-RU"/>
        </w:rPr>
        <w:t xml:space="preserve"> ключ</w:t>
      </w:r>
      <w:r>
        <w:rPr>
          <w:rFonts w:ascii="Times New Roman" w:hAnsi="Times New Roman" w:cs="Times New Roman"/>
          <w:color w:val="000000"/>
          <w:sz w:val="24"/>
          <w:szCs w:val="24"/>
          <w:lang w:eastAsia="ru-RU"/>
        </w:rPr>
        <w:t xml:space="preserve">у ЭП</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t xml:space="preserve"> Администратору Центра регистрации по контактному телефону, указанному </w:t>
      </w:r>
      <w:r>
        <w:rPr>
          <w:rFonts w:ascii="Times New Roman" w:hAnsi="Times New Roman" w:cs="Times New Roman"/>
          <w:color w:val="000000"/>
          <w:sz w:val="24"/>
          <w:szCs w:val="24"/>
          <w:lang w:eastAsia="ru-RU"/>
        </w:rPr>
        <w:br w:type="textWrapping" w:clear="all"/>
      </w:r>
      <w:r>
        <w:rPr>
          <w:rFonts w:ascii="Times New Roman" w:hAnsi="Times New Roman" w:cs="Times New Roman"/>
          <w:color w:val="000000"/>
          <w:sz w:val="24"/>
          <w:szCs w:val="24"/>
          <w:lang w:eastAsia="ru-RU"/>
        </w:rPr>
        <w:t xml:space="preserve">в Заявлении о присоединении к Условиям, либо работнику </w:t>
      </w:r>
      <w:r>
        <w:rPr>
          <w:rFonts w:ascii="Times New Roman" w:hAnsi="Times New Roman" w:cs="Times New Roman"/>
          <w:color w:val="000000"/>
          <w:sz w:val="24"/>
          <w:szCs w:val="24"/>
          <w:lang w:eastAsia="ru-RU"/>
        </w:rPr>
        <w:t xml:space="preserve">о</w:t>
      </w:r>
      <w:r>
        <w:rPr>
          <w:rFonts w:ascii="Times New Roman" w:hAnsi="Times New Roman" w:cs="Times New Roman"/>
          <w:color w:val="000000"/>
          <w:sz w:val="24"/>
          <w:szCs w:val="24"/>
          <w:lang w:eastAsia="ru-RU"/>
        </w:rPr>
        <w:t xml:space="preserve">перационного подразделения при личном об</w:t>
      </w:r>
      <w:r>
        <w:rPr>
          <w:rFonts w:ascii="Times New Roman" w:hAnsi="Times New Roman" w:cs="Times New Roman"/>
          <w:color w:val="000000"/>
          <w:sz w:val="24"/>
          <w:szCs w:val="24"/>
          <w:lang w:eastAsia="ru-RU"/>
        </w:rPr>
        <w:t xml:space="preserve">ра</w:t>
      </w:r>
      <w:r>
        <w:rPr>
          <w:rFonts w:ascii="Times New Roman" w:hAnsi="Times New Roman" w:cs="Times New Roman"/>
          <w:color w:val="000000"/>
          <w:sz w:val="24"/>
          <w:szCs w:val="24"/>
          <w:lang w:eastAsia="ru-RU"/>
        </w:rPr>
        <w:t xml:space="preserve">щении в порядке, установленном </w:t>
      </w:r>
      <w:r>
        <w:rPr>
          <w:rFonts w:ascii="Times New Roman" w:hAnsi="Times New Roman" w:cs="Times New Roman"/>
          <w:color w:val="000000"/>
          <w:sz w:val="24"/>
          <w:szCs w:val="24"/>
          <w:lang w:eastAsia="ru-RU"/>
        </w:rPr>
        <w:t xml:space="preserve">Р</w:t>
      </w:r>
      <w:r>
        <w:rPr>
          <w:rFonts w:ascii="Times New Roman" w:hAnsi="Times New Roman" w:cs="Times New Roman"/>
          <w:color w:val="000000"/>
          <w:sz w:val="24"/>
          <w:szCs w:val="24"/>
          <w:lang w:eastAsia="ru-RU"/>
        </w:rPr>
        <w:t xml:space="preserve">егламентом УЦ </w:t>
      </w:r>
      <w:r>
        <w:rPr>
          <w:rFonts w:ascii="Times New Roman" w:hAnsi="Times New Roman" w:cs="Times New Roman"/>
          <w:color w:val="000000"/>
          <w:sz w:val="24"/>
          <w:szCs w:val="24"/>
          <w:lang w:eastAsia="ru-RU"/>
        </w:rPr>
        <w:t xml:space="preserve">РСХБ</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r>
      <w:r>
        <w:rPr>
          <w:rFonts w:ascii="Times New Roman" w:hAnsi="Times New Roman" w:cs="Times New Roman"/>
          <w:color w:val="000000"/>
          <w:sz w:val="24"/>
          <w:szCs w:val="24"/>
          <w:lang w:eastAsia="ru-RU"/>
        </w:rPr>
      </w:r>
    </w:p>
    <w:p>
      <w:pPr>
        <w:pStyle w:val="1020"/>
        <w:numPr>
          <w:ilvl w:val="0"/>
          <w:numId w:val="48"/>
        </w:numPr>
        <w:ind w:left="0" w:firstLine="426"/>
        <w:jc w:val="both"/>
        <w:tabs>
          <w:tab w:val="left" w:pos="851" w:leader="none"/>
          <w:tab w:val="clear" w:pos="1554" w:leader="none"/>
        </w:tabs>
        <w:rPr>
          <w:rFonts w:ascii="Times New Roman" w:hAnsi="Times New Roman" w:cs="Times New Roman"/>
          <w:color w:val="000000"/>
          <w:sz w:val="24"/>
          <w:szCs w:val="24"/>
        </w:rPr>
      </w:pPr>
      <w:r>
        <w:rPr>
          <w:rFonts w:ascii="Times New Roman" w:hAnsi="Times New Roman" w:cs="Times New Roman"/>
          <w:color w:val="000000"/>
          <w:sz w:val="24"/>
          <w:szCs w:val="24"/>
          <w:lang w:eastAsia="ru-RU"/>
        </w:rPr>
        <w:t xml:space="preserve">Уполномоченн</w:t>
      </w:r>
      <w:r>
        <w:rPr>
          <w:rFonts w:ascii="Times New Roman" w:hAnsi="Times New Roman" w:cs="Times New Roman"/>
          <w:color w:val="000000"/>
          <w:sz w:val="24"/>
          <w:szCs w:val="24"/>
          <w:lang w:eastAsia="ru-RU"/>
        </w:rPr>
        <w:t xml:space="preserve">ое</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лицо</w:t>
      </w:r>
      <w:r>
        <w:rPr>
          <w:rFonts w:ascii="Times New Roman" w:hAnsi="Times New Roman" w:cs="Times New Roman"/>
          <w:color w:val="000000"/>
          <w:sz w:val="24"/>
          <w:szCs w:val="24"/>
          <w:lang w:eastAsia="ru-RU"/>
        </w:rPr>
        <w:t xml:space="preserve"> Банка, выявивш</w:t>
      </w:r>
      <w:r>
        <w:rPr>
          <w:rFonts w:ascii="Times New Roman" w:hAnsi="Times New Roman" w:cs="Times New Roman"/>
          <w:color w:val="000000"/>
          <w:sz w:val="24"/>
          <w:szCs w:val="24"/>
          <w:lang w:eastAsia="ru-RU"/>
        </w:rPr>
        <w:t xml:space="preserve">ее</w:t>
      </w:r>
      <w:r>
        <w:rPr>
          <w:rFonts w:ascii="Times New Roman" w:hAnsi="Times New Roman" w:cs="Times New Roman"/>
          <w:color w:val="000000"/>
          <w:sz w:val="24"/>
          <w:szCs w:val="24"/>
          <w:lang w:eastAsia="ru-RU"/>
        </w:rPr>
        <w:t xml:space="preserve"> факт компрометации, подозрени</w:t>
      </w:r>
      <w:r>
        <w:rPr>
          <w:rFonts w:ascii="Times New Roman" w:hAnsi="Times New Roman" w:cs="Times New Roman"/>
          <w:color w:val="000000"/>
          <w:sz w:val="24"/>
          <w:szCs w:val="24"/>
          <w:lang w:eastAsia="ru-RU"/>
        </w:rPr>
        <w:t xml:space="preserve">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br w:type="textWrapping" w:clear="all"/>
      </w:r>
      <w:r>
        <w:rPr>
          <w:rFonts w:ascii="Times New Roman" w:hAnsi="Times New Roman" w:cs="Times New Roman"/>
          <w:color w:val="000000"/>
          <w:sz w:val="24"/>
          <w:szCs w:val="24"/>
          <w:lang w:eastAsia="ru-RU"/>
        </w:rPr>
        <w:t xml:space="preserve">на компрометацию </w:t>
      </w:r>
      <w:r>
        <w:rPr>
          <w:rFonts w:ascii="Times New Roman" w:hAnsi="Times New Roman" w:cs="Times New Roman"/>
          <w:color w:val="000000"/>
          <w:sz w:val="24"/>
          <w:szCs w:val="24"/>
          <w:lang w:eastAsia="ru-RU"/>
        </w:rPr>
        <w:t xml:space="preserve">ключа </w:t>
      </w:r>
      <w:r>
        <w:rPr>
          <w:rFonts w:ascii="Times New Roman" w:hAnsi="Times New Roman" w:cs="Times New Roman"/>
          <w:color w:val="000000"/>
          <w:sz w:val="24"/>
          <w:szCs w:val="24"/>
          <w:lang w:eastAsia="ru-RU"/>
        </w:rPr>
        <w:t xml:space="preserve">ЭП </w:t>
      </w: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выполняет операцию отказа в приеме ЭД, аналогично</w:t>
      </w:r>
      <w:r>
        <w:rPr>
          <w:rFonts w:ascii="Times New Roman" w:hAnsi="Times New Roman" w:cs="Times New Roman"/>
          <w:color w:val="000000"/>
          <w:sz w:val="24"/>
          <w:szCs w:val="24"/>
          <w:lang w:eastAsia="ru-RU"/>
        </w:rPr>
        <w:t xml:space="preserve"> </w:t>
        <w:br w:type="textWrapping" w:clear="all"/>
      </w:r>
      <w:r>
        <w:rPr>
          <w:rFonts w:ascii="Times New Roman" w:hAnsi="Times New Roman" w:cs="Times New Roman"/>
          <w:color w:val="000000"/>
          <w:sz w:val="24"/>
          <w:szCs w:val="24"/>
          <w:lang w:eastAsia="ru-RU"/>
        </w:rPr>
        <w:t xml:space="preserve">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3.1.4 настоящего Регламента;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20"/>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аннулирование</w:t>
      </w:r>
      <w:r>
        <w:rPr>
          <w:rFonts w:ascii="Times New Roman" w:hAnsi="Times New Roman" w:cs="Times New Roman"/>
          <w:sz w:val="24"/>
          <w:szCs w:val="24"/>
        </w:rPr>
        <w:t xml:space="preserve">/приостановление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СИО</w:t>
      </w:r>
      <w:r>
        <w:rPr>
          <w:rFonts w:ascii="Times New Roman" w:hAnsi="Times New Roman" w:cs="Times New Roman"/>
          <w:sz w:val="24"/>
          <w:szCs w:val="24"/>
        </w:rPr>
        <w:t xml:space="preserve">, а также его внеплановая смена о</w:t>
      </w:r>
      <w:r>
        <w:rPr>
          <w:rFonts w:ascii="Times New Roman" w:hAnsi="Times New Roman" w:cs="Times New Roman"/>
          <w:sz w:val="24"/>
          <w:szCs w:val="24"/>
        </w:rPr>
        <w:t xml:space="preserve">существляются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лиент немедленно прекращает использование скомпрометированного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(блокиру</w:t>
      </w:r>
      <w:r>
        <w:rPr>
          <w:rFonts w:ascii="Times New Roman" w:hAnsi="Times New Roman" w:cs="Times New Roman"/>
          <w:sz w:val="24"/>
          <w:szCs w:val="24"/>
        </w:rPr>
        <w:t xml:space="preserve">е</w:t>
      </w:r>
      <w:r>
        <w:rPr>
          <w:rFonts w:ascii="Times New Roman" w:hAnsi="Times New Roman" w:cs="Times New Roman"/>
          <w:sz w:val="24"/>
          <w:szCs w:val="24"/>
        </w:rPr>
        <w:t xml:space="preserve">т соответствующий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При этом документы на бумажных носителях Клиент может представлять в Банк в полном объеме без ограничений;</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w:t>
      </w:r>
      <w:r>
        <w:rPr>
          <w:rFonts w:ascii="Times New Roman" w:hAnsi="Times New Roman" w:cs="Times New Roman"/>
          <w:sz w:val="24"/>
          <w:szCs w:val="24"/>
        </w:rPr>
        <w:t xml:space="preserve">озобновление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выпущенного </w:t>
      </w:r>
      <w:r>
        <w:rPr>
          <w:rFonts w:ascii="Times New Roman" w:hAnsi="Times New Roman" w:cs="Times New Roman"/>
          <w:sz w:val="24"/>
          <w:szCs w:val="24"/>
        </w:rPr>
        <w:t xml:space="preserve">У</w:t>
      </w:r>
      <w:r>
        <w:rPr>
          <w:rFonts w:ascii="Times New Roman" w:hAnsi="Times New Roman" w:cs="Times New Roman"/>
          <w:sz w:val="24"/>
          <w:szCs w:val="24"/>
        </w:rPr>
        <w:t xml:space="preserve">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 возможно только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течение срока, на который ранее б</w:t>
      </w:r>
      <w:r>
        <w:rPr>
          <w:rFonts w:ascii="Times New Roman" w:hAnsi="Times New Roman" w:cs="Times New Roman"/>
          <w:sz w:val="24"/>
          <w:szCs w:val="24"/>
        </w:rPr>
        <w:t xml:space="preserve">ы</w:t>
      </w:r>
      <w:r>
        <w:rPr>
          <w:rFonts w:ascii="Times New Roman" w:hAnsi="Times New Roman" w:cs="Times New Roman"/>
          <w:sz w:val="24"/>
          <w:szCs w:val="24"/>
        </w:rPr>
        <w:t xml:space="preserve">ло приостановлено действие этого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во</w:t>
      </w:r>
      <w:r>
        <w:rPr>
          <w:rFonts w:ascii="Times New Roman" w:hAnsi="Times New Roman" w:cs="Times New Roman"/>
          <w:sz w:val="24"/>
          <w:szCs w:val="24"/>
        </w:rPr>
        <w:t xml:space="preserve">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ind w:firstLine="709"/>
        <w:tabs>
          <w:tab w:val="left" w:pos="1418" w:leader="none"/>
        </w:tabs>
        <w:rPr>
          <w:rFonts w:ascii="Times New Roman" w:hAnsi="Times New Roman" w:cs="Times New Roman"/>
          <w:color w:val="000000"/>
          <w:sz w:val="24"/>
          <w:szCs w:val="24"/>
        </w:rPr>
      </w:pPr>
      <w:r>
        <w:rPr>
          <w:rFonts w:ascii="Times New Roman" w:hAnsi="Times New Roman" w:cs="Times New Roman"/>
          <w:bCs/>
          <w:color w:val="000000"/>
          <w:sz w:val="24"/>
          <w:szCs w:val="24"/>
        </w:rPr>
        <w:t xml:space="preserve">4.3.3.</w:t>
      </w:r>
      <w:r>
        <w:rPr>
          <w:rFonts w:ascii="Times New Roman" w:hAnsi="Times New Roman" w:cs="Times New Roman"/>
          <w:color w:val="000000"/>
          <w:sz w:val="24"/>
          <w:szCs w:val="24"/>
        </w:rPr>
        <w:tab/>
        <w:t xml:space="preserve">В случае компрометации ключа ЭП Банка: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20"/>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уполномоченное лицо</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 xml:space="preserve">Банка, выявившее факт компрометации, подозрение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на компрометацию своего рабочего ключа ЭП, незамедлительно прекращает использование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и рассылает </w:t>
      </w:r>
      <w:r>
        <w:rPr>
          <w:rFonts w:ascii="Times New Roman" w:hAnsi="Times New Roman" w:cs="Times New Roman"/>
          <w:color w:val="000000"/>
          <w:sz w:val="24"/>
          <w:szCs w:val="24"/>
        </w:rPr>
        <w:t xml:space="preserve">с использованием</w:t>
      </w:r>
      <w:r>
        <w:rPr>
          <w:rFonts w:ascii="Times New Roman" w:hAnsi="Times New Roman" w:cs="Times New Roman"/>
          <w:color w:val="000000"/>
          <w:sz w:val="24"/>
          <w:szCs w:val="24"/>
        </w:rPr>
        <w:t xml:space="preserve"> </w:t>
      </w:r>
      <w:r>
        <w:rPr>
          <w:rFonts w:ascii="Times New Roman" w:hAnsi="Times New Roman" w:cs="Times New Roman"/>
          <w:bCs/>
          <w:sz w:val="24"/>
          <w:szCs w:val="24"/>
        </w:rPr>
        <w:t xml:space="preserve">ИС Свой Бизнес</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извещение Уполномоченным лицам Клиентов о факте компрометации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используя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целях идентификации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серийный номер</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соответствующего ключ</w:t>
      </w:r>
      <w:r>
        <w:rPr>
          <w:rFonts w:ascii="Times New Roman" w:hAnsi="Times New Roman" w:cs="Times New Roman"/>
          <w:color w:val="000000"/>
          <w:sz w:val="24"/>
          <w:szCs w:val="24"/>
        </w:rPr>
        <w:t xml:space="preserve">у</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а также инициирует процедуру внеплановой смены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в УЦ РСХБ;</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20"/>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извещение о факте компрометации ключа ЭП Банка подписывается резервным ключом ЭП Банка. Аннулирование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а также внеплановая смена ключей ЭП Банка и соответствующего им </w:t>
      </w:r>
      <w:r>
        <w:rPr>
          <w:rFonts w:ascii="Times New Roman" w:hAnsi="Times New Roman" w:cs="Times New Roman"/>
          <w:sz w:val="24"/>
          <w:szCs w:val="24"/>
          <w:lang w:eastAsia="ru-RU"/>
        </w:rPr>
        <w:t xml:space="preserve">СПК</w:t>
      </w:r>
      <w:r>
        <w:rPr>
          <w:rFonts w:ascii="Times New Roman" w:hAnsi="Times New Roman" w:cs="Times New Roman"/>
          <w:sz w:val="24"/>
          <w:szCs w:val="24"/>
          <w:lang w:eastAsia="ru-RU"/>
        </w:rPr>
        <w:t xml:space="preserve"> ЭП осуществляются в соответствии с </w:t>
      </w:r>
      <w:r>
        <w:rPr>
          <w:rFonts w:ascii="Times New Roman" w:hAnsi="Times New Roman" w:cs="Times New Roman"/>
          <w:sz w:val="24"/>
          <w:szCs w:val="24"/>
          <w:lang w:eastAsia="ru-RU"/>
        </w:rPr>
        <w:t xml:space="preserve">Р</w:t>
      </w:r>
      <w:r>
        <w:rPr>
          <w:rFonts w:ascii="Times New Roman" w:hAnsi="Times New Roman" w:cs="Times New Roman"/>
          <w:sz w:val="24"/>
          <w:szCs w:val="24"/>
          <w:lang w:eastAsia="ru-RU"/>
        </w:rPr>
        <w:t xml:space="preserve">егламентом УЦ РСХБ;</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20"/>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случае если на момент получения извещения сведения о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соответствующем скомпрометированному ключу ЭП Банка, не содержатся в актуальном списке отозванных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УЦ РСХБ, Клиент должен немедленно вывести из обращения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20"/>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sz w:val="24"/>
          <w:szCs w:val="24"/>
          <w:lang w:eastAsia="ru-RU"/>
        </w:rPr>
        <w:t xml:space="preserve">для обмена информацией с Клиентом Банк переходит на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br w:type="textWrapping" w:clear="all"/>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 и формирует нов</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 </w:t>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20"/>
        <w:ind w:firstLine="709"/>
        <w:jc w:val="both"/>
        <w:tabs>
          <w:tab w:val="left" w:pos="1418" w:leader="none"/>
        </w:tabs>
        <w:rPr>
          <w:rFonts w:ascii="Times New Roman" w:hAnsi="Times New Roman" w:cs="Times New Roman"/>
          <w:sz w:val="24"/>
          <w:szCs w:val="24"/>
          <w:highlight w:val="none"/>
        </w:rPr>
      </w:pPr>
      <w:r>
        <w:rPr>
          <w:rFonts w:ascii="Times New Roman" w:hAnsi="Times New Roman" w:cs="Times New Roman"/>
          <w:color w:val="000000"/>
          <w:sz w:val="24"/>
          <w:szCs w:val="24"/>
        </w:rPr>
        <w:t xml:space="preserve">4.3.4.</w:t>
        <w:tab/>
      </w:r>
      <w:r>
        <w:rPr>
          <w:rFonts w:ascii="Times New Roman" w:hAnsi="Times New Roman" w:cs="Times New Roman"/>
          <w:sz w:val="24"/>
          <w:szCs w:val="24"/>
        </w:rPr>
        <w:t xml:space="preserve">Плановая </w:t>
      </w:r>
      <w:r>
        <w:rPr>
          <w:rFonts w:ascii="Times New Roman" w:hAnsi="Times New Roman" w:cs="Times New Roman"/>
          <w:sz w:val="24"/>
          <w:szCs w:val="24"/>
        </w:rPr>
        <w:t xml:space="preserve">и внеплановая </w:t>
      </w:r>
      <w:r>
        <w:rPr>
          <w:rFonts w:ascii="Times New Roman" w:hAnsi="Times New Roman" w:cs="Times New Roman"/>
          <w:sz w:val="24"/>
          <w:szCs w:val="24"/>
        </w:rPr>
        <w:t xml:space="preserve">смена </w:t>
      </w:r>
      <w:r>
        <w:rPr>
          <w:rFonts w:ascii="Times New Roman" w:hAnsi="Times New Roman" w:cs="Times New Roman"/>
          <w:sz w:val="24"/>
          <w:szCs w:val="24"/>
        </w:rPr>
        <w:t xml:space="preserve">ключе</w:t>
      </w:r>
      <w:r>
        <w:rPr>
          <w:rFonts w:ascii="Times New Roman" w:hAnsi="Times New Roman" w:cs="Times New Roman"/>
          <w:sz w:val="24"/>
          <w:szCs w:val="24"/>
        </w:rPr>
        <w:t xml:space="preserve">й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соответствующ</w:t>
      </w:r>
      <w:r>
        <w:rPr>
          <w:rFonts w:ascii="Times New Roman" w:hAnsi="Times New Roman" w:cs="Times New Roman"/>
          <w:sz w:val="24"/>
          <w:szCs w:val="24"/>
        </w:rPr>
        <w:t xml:space="preserve">его </w:t>
      </w:r>
      <w:r>
        <w:rPr>
          <w:rFonts w:ascii="Times New Roman" w:hAnsi="Times New Roman" w:cs="Times New Roman"/>
          <w:sz w:val="24"/>
          <w:szCs w:val="24"/>
        </w:rPr>
        <w:t xml:space="preserve">им</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w:t>
      </w:r>
      <w:r>
        <w:rPr>
          <w:rFonts w:ascii="Times New Roman" w:hAnsi="Times New Roman" w:cs="Times New Roman"/>
          <w:sz w:val="24"/>
          <w:szCs w:val="24"/>
        </w:rPr>
        <w:t xml:space="preserve">УЦ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tabs>
          <w:tab w:val="left" w:pos="1418" w:leader="none"/>
        </w:tabs>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r>
      <w:r>
        <w:rPr>
          <w:rFonts w:ascii="Times New Roman" w:hAnsi="Times New Roman" w:cs="Times New Roman"/>
          <w:sz w:val="24"/>
          <w:szCs w:val="24"/>
        </w:rPr>
      </w:r>
    </w:p>
    <w:p>
      <w:pPr>
        <w:pStyle w:val="1020"/>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5.</w:t>
      </w:r>
      <w:r>
        <w:rPr>
          <w:rFonts w:ascii="Times New Roman" w:hAnsi="Times New Roman" w:cs="Times New Roman"/>
          <w:b/>
          <w:bCs/>
          <w:sz w:val="24"/>
          <w:szCs w:val="24"/>
        </w:rPr>
        <w:t xml:space="preserve"> П</w:t>
      </w:r>
      <w:r>
        <w:rPr>
          <w:rFonts w:ascii="Times New Roman" w:hAnsi="Times New Roman" w:cs="Times New Roman"/>
          <w:b/>
          <w:bCs/>
          <w:sz w:val="24"/>
          <w:szCs w:val="24"/>
        </w:rPr>
        <w:t xml:space="preserve">орядок проведения смены пароля</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для </w:t>
      </w:r>
      <w:r>
        <w:rPr>
          <w:rFonts w:ascii="Times New Roman" w:hAnsi="Times New Roman" w:cs="Times New Roman"/>
          <w:b/>
          <w:bCs/>
          <w:sz w:val="24"/>
          <w:szCs w:val="24"/>
        </w:rPr>
        <w:t xml:space="preserve">ИС Свой Бизнес</w:t>
      </w:r>
      <w:r>
        <w:rPr>
          <w:rFonts w:ascii="Times New Roman" w:hAnsi="Times New Roman" w:cs="Times New Roman"/>
          <w:b/>
          <w:bCs/>
          <w:sz w:val="24"/>
          <w:szCs w:val="24"/>
        </w:rPr>
      </w:r>
      <w:r>
        <w:rPr>
          <w:rFonts w:ascii="Times New Roman" w:hAnsi="Times New Roman" w:cs="Times New Roman"/>
          <w:b/>
          <w:bCs/>
          <w:sz w:val="24"/>
          <w:szCs w:val="24"/>
        </w:rPr>
      </w:r>
    </w:p>
    <w:p>
      <w:pPr>
        <w:pStyle w:val="1020"/>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Смена пароля для входа Пользователя в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производится путем отправки Банком нового временного пароля на Зарегистрированный номер данного Пользователя при личном обращении Пользователя/Представителя Клиента в офис Банка.</w:t>
      </w:r>
      <w:r>
        <w:rPr>
          <w:rFonts w:ascii="Times New Roman" w:hAnsi="Times New Roman" w:cs="Times New Roman"/>
          <w:sz w:val="24"/>
          <w:szCs w:val="24"/>
        </w:rPr>
      </w:r>
      <w:r>
        <w:rPr>
          <w:rFonts w:ascii="Times New Roman" w:hAnsi="Times New Roman" w:cs="Times New Roman"/>
          <w:sz w:val="24"/>
          <w:szCs w:val="24"/>
        </w:rPr>
      </w:r>
    </w:p>
    <w:p>
      <w:pPr>
        <w:pStyle w:val="1020"/>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ароль доступа к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счита</w:t>
      </w:r>
      <w:r>
        <w:rPr>
          <w:rFonts w:ascii="Times New Roman" w:hAnsi="Times New Roman" w:cs="Times New Roman"/>
          <w:sz w:val="24"/>
          <w:szCs w:val="24"/>
        </w:rPr>
        <w:t xml:space="preserve">е</w:t>
      </w:r>
      <w:r>
        <w:rPr>
          <w:rFonts w:ascii="Times New Roman" w:hAnsi="Times New Roman" w:cs="Times New Roman"/>
          <w:sz w:val="24"/>
          <w:szCs w:val="24"/>
        </w:rPr>
        <w:t xml:space="preserve">тся скомпрометированным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w:t>
      </w:r>
      <w:r>
        <w:rPr>
          <w:rFonts w:ascii="Times New Roman" w:hAnsi="Times New Roman" w:cs="Times New Roman"/>
          <w:sz w:val="24"/>
          <w:szCs w:val="24"/>
        </w:rPr>
        <w:t xml:space="preserve">следующих </w:t>
      </w:r>
      <w:r>
        <w:rPr>
          <w:rFonts w:ascii="Times New Roman" w:hAnsi="Times New Roman" w:cs="Times New Roman"/>
          <w:sz w:val="24"/>
          <w:szCs w:val="24"/>
        </w:rPr>
        <w:t xml:space="preserve">случаях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разглашение содержания пароля;</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создание условий для разглашения пароля:</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w:t>
      </w:r>
      <w:r>
        <w:rPr>
          <w:rFonts w:ascii="Times New Roman" w:hAnsi="Times New Roman" w:cs="Times New Roman"/>
          <w:sz w:val="24"/>
          <w:szCs w:val="24"/>
        </w:rPr>
        <w:t xml:space="preserve">, </w:t>
      </w:r>
      <w:r>
        <w:rPr>
          <w:rFonts w:ascii="Times New Roman" w:hAnsi="Times New Roman" w:cs="Times New Roman"/>
          <w:sz w:val="24"/>
          <w:szCs w:val="24"/>
        </w:rPr>
        <w:t xml:space="preserve">хищение</w:t>
      </w:r>
      <w:r>
        <w:rPr>
          <w:rFonts w:ascii="Times New Roman" w:hAnsi="Times New Roman" w:cs="Times New Roman"/>
          <w:sz w:val="24"/>
          <w:szCs w:val="24"/>
        </w:rPr>
        <w:t xml:space="preserve">, </w:t>
      </w:r>
      <w:r>
        <w:rPr>
          <w:rFonts w:ascii="Times New Roman" w:hAnsi="Times New Roman" w:cs="Times New Roman"/>
          <w:sz w:val="24"/>
          <w:szCs w:val="24"/>
        </w:rPr>
        <w:t xml:space="preserve">несанкционированное копирование</w:t>
      </w:r>
      <w:r>
        <w:rPr>
          <w:rFonts w:ascii="Times New Roman" w:hAnsi="Times New Roman" w:cs="Times New Roman"/>
          <w:sz w:val="24"/>
          <w:szCs w:val="24"/>
        </w:rPr>
        <w:t xml:space="preserve"> или подозрение на несанкционированное копирование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работника</w:t>
      </w:r>
      <w:r>
        <w:rPr>
          <w:rFonts w:ascii="Times New Roman" w:hAnsi="Times New Roman" w:cs="Times New Roman"/>
          <w:sz w:val="24"/>
          <w:szCs w:val="24"/>
        </w:rPr>
        <w:t xml:space="preserve">, </w:t>
      </w:r>
      <w:r>
        <w:rPr>
          <w:rFonts w:ascii="Times New Roman" w:hAnsi="Times New Roman" w:cs="Times New Roman"/>
          <w:sz w:val="24"/>
          <w:szCs w:val="24"/>
        </w:rPr>
        <w:t xml:space="preserve">имеющего </w:t>
      </w:r>
      <w:r>
        <w:rPr>
          <w:rFonts w:ascii="Times New Roman" w:hAnsi="Times New Roman" w:cs="Times New Roman"/>
          <w:sz w:val="24"/>
          <w:szCs w:val="24"/>
        </w:rPr>
        <w:t xml:space="preserve">доступ к паролю;</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w:t>
      </w:r>
      <w:r>
        <w:rPr>
          <w:rFonts w:ascii="Times New Roman" w:hAnsi="Times New Roman" w:cs="Times New Roman"/>
          <w:sz w:val="24"/>
          <w:szCs w:val="24"/>
        </w:rPr>
        <w:t xml:space="preserve">,</w:t>
      </w:r>
      <w:r>
        <w:rPr>
          <w:rFonts w:ascii="Times New Roman" w:hAnsi="Times New Roman" w:cs="Times New Roman"/>
          <w:sz w:val="24"/>
          <w:szCs w:val="24"/>
        </w:rPr>
        <w:t xml:space="preserve"> прямо или косвенно</w:t>
      </w:r>
      <w:r>
        <w:rPr>
          <w:rFonts w:ascii="Times New Roman" w:hAnsi="Times New Roman" w:cs="Times New Roman"/>
          <w:sz w:val="24"/>
          <w:szCs w:val="24"/>
        </w:rPr>
        <w:t xml:space="preserve"> </w:t>
      </w:r>
      <w:r>
        <w:rPr>
          <w:rFonts w:ascii="Times New Roman" w:hAnsi="Times New Roman" w:cs="Times New Roman"/>
          <w:sz w:val="24"/>
          <w:szCs w:val="24"/>
        </w:rPr>
        <w:t xml:space="preserve">свидетельствующие</w:t>
      </w:r>
      <w:r>
        <w:rPr>
          <w:rFonts w:ascii="Times New Roman" w:hAnsi="Times New Roman" w:cs="Times New Roman"/>
          <w:sz w:val="24"/>
          <w:szCs w:val="24"/>
        </w:rPr>
        <w:t xml:space="preserve"> о доступе или возможности доступа к содержимому пароля.</w:t>
      </w:r>
      <w:r>
        <w:rPr>
          <w:rFonts w:ascii="Times New Roman" w:hAnsi="Times New Roman" w:cs="Times New Roman"/>
          <w:sz w:val="24"/>
          <w:szCs w:val="24"/>
        </w:rPr>
      </w:r>
      <w:r>
        <w:rPr>
          <w:rFonts w:ascii="Times New Roman" w:hAnsi="Times New Roman" w:cs="Times New Roman"/>
          <w:sz w:val="24"/>
          <w:szCs w:val="24"/>
        </w:rPr>
      </w:r>
    </w:p>
    <w:p>
      <w:pPr>
        <w:pStyle w:val="1020"/>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6. </w:t>
      </w:r>
      <w:r>
        <w:rPr>
          <w:rFonts w:ascii="Times New Roman" w:hAnsi="Times New Roman" w:cs="Times New Roman"/>
          <w:b/>
          <w:bCs/>
          <w:sz w:val="24"/>
          <w:szCs w:val="24"/>
        </w:rPr>
        <w:t xml:space="preserve">Порядок действий в случаях компрометации Средств подтверждения</w:t>
      </w:r>
      <w:r>
        <w:rPr>
          <w:rFonts w:ascii="Times New Roman" w:hAnsi="Times New Roman" w:cs="Times New Roman"/>
          <w:b/>
          <w:bCs/>
          <w:sz w:val="24"/>
          <w:szCs w:val="24"/>
        </w:rPr>
      </w:r>
      <w:r>
        <w:rPr>
          <w:rFonts w:ascii="Times New Roman" w:hAnsi="Times New Roman" w:cs="Times New Roman"/>
          <w:b/>
          <w:bCs/>
          <w:sz w:val="24"/>
          <w:szCs w:val="24"/>
        </w:rPr>
      </w:r>
    </w:p>
    <w:p>
      <w:pPr>
        <w:pStyle w:val="1020"/>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Средство подтверждения считается скомпрометированным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Средства подтверждения; </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утрата Средства подтверждения (Мобильного устройства);</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w:t>
        <w:br w:type="textWrapping" w:clear="all"/>
        <w:t xml:space="preserve">к Средству подтверждения (Мобильному устройству);</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в копировании информации содержащейся в Средстве подтверждения;</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возникновение подозрений на утечку конфиденциальной информации или ее искажение, в т.ч. подозрение на наличие вредоносного программного обеспечения, Мобильного устройства, направленного на кражу данных и мошеннические действия третьих лиц;</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со Средством подтверждения/Мобильным устройством;</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Средств подтверждения;</w:t>
      </w:r>
      <w:r>
        <w:rPr>
          <w:rFonts w:ascii="Times New Roman" w:hAnsi="Times New Roman" w:cs="Times New Roman"/>
          <w:sz w:val="24"/>
          <w:szCs w:val="24"/>
        </w:rPr>
      </w:r>
      <w:r>
        <w:rPr>
          <w:rFonts w:ascii="Times New Roman" w:hAnsi="Times New Roman" w:cs="Times New Roman"/>
          <w:sz w:val="24"/>
          <w:szCs w:val="24"/>
        </w:rPr>
      </w:r>
    </w:p>
    <w:p>
      <w:pPr>
        <w:pStyle w:val="1020"/>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Средства подтверждения (Мобильному устройству) неуполномоченных лиц.</w:t>
      </w:r>
      <w:r>
        <w:rPr>
          <w:rFonts w:ascii="Times New Roman" w:hAnsi="Times New Roman" w:cs="Times New Roman"/>
          <w:sz w:val="24"/>
          <w:szCs w:val="24"/>
        </w:rPr>
      </w:r>
      <w:r>
        <w:rPr>
          <w:rFonts w:ascii="Times New Roman" w:hAnsi="Times New Roman" w:cs="Times New Roman"/>
          <w:sz w:val="24"/>
          <w:szCs w:val="24"/>
        </w:rPr>
      </w:r>
    </w:p>
    <w:p>
      <w:pPr>
        <w:pStyle w:val="1020"/>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Блокировка доступа Пользователя осуществляется Банком при наступлении обстоятельств, свидетельствующих о компрометации Средств подтверждения, разглашении Аутентификационных данных, а также при подозрении на несанкционированное использование </w:t>
      </w:r>
      <w:r>
        <w:rPr>
          <w:rFonts w:ascii="Times New Roman" w:hAnsi="Times New Roman" w:cs="Times New Roman"/>
          <w:bCs/>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20"/>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Разблокировка Пользователей осуществляется по письменному заявлению клиента, после подтверждения отсутствия обстоятельств, свидетельствующих о факте компрометации, в том числе при изменении Зарегистрированного номера.</w:t>
      </w:r>
      <w:r>
        <w:rPr>
          <w:rFonts w:ascii="Times New Roman" w:hAnsi="Times New Roman" w:cs="Times New Roman"/>
          <w:sz w:val="24"/>
          <w:szCs w:val="24"/>
        </w:rPr>
      </w:r>
      <w:r>
        <w:rPr>
          <w:rFonts w:ascii="Times New Roman" w:hAnsi="Times New Roman" w:cs="Times New Roman"/>
          <w:sz w:val="24"/>
          <w:szCs w:val="24"/>
        </w:rPr>
      </w:r>
    </w:p>
    <w:sectPr>
      <w:headerReference w:type="default" r:id="rId9"/>
      <w:footerReference w:type="default" r:id="rId10"/>
      <w:footnotePr/>
      <w:endnotePr/>
      <w:type w:val="nextPage"/>
      <w:pgSz w:w="11907" w:h="16840" w:orient="portrait"/>
      <w:pgMar w:top="1134" w:right="567" w:bottom="1134" w:left="1701" w:header="567" w:footer="289"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50102010706020507"/>
  </w:font>
  <w:font w:name="Courier New">
    <w:panose1 w:val="02070309020205020404"/>
  </w:font>
  <w:font w:name="Kudriashov">
    <w:panose1 w:val="02000603000000000000"/>
  </w:font>
  <w:font w:name="Tahoma">
    <w:panose1 w:val="020B0604030504040204"/>
  </w:font>
  <w:font w:name="Times New Roman (WT)">
    <w:panose1 w:val="02020603050405020304"/>
  </w:font>
  <w:font w:name="Times New Roman">
    <w:panose1 w:val="02020603050405020304"/>
  </w:font>
  <w:font w:name="TimesET">
    <w:panose1 w:val="02000603000000000000"/>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7"/>
      <w:jc w:val="right"/>
    </w:pPr>
    <w:r/>
    <w:r/>
  </w:p>
  <w:p>
    <w:pPr>
      <w:pStyle w:val="1037"/>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64"/>
        <w:jc w:val="both"/>
        <w:rPr>
          <w:rFonts w:ascii="Times New Roman" w:hAnsi="Times New Roman"/>
        </w:rPr>
      </w:pPr>
      <w:r>
        <w:rPr>
          <w:rStyle w:val="1065"/>
          <w:rFonts w:ascii="Times New Roman" w:hAnsi="Times New Roman"/>
        </w:rPr>
        <w:footnoteRef/>
      </w:r>
      <w:r>
        <w:rPr>
          <w:rFonts w:ascii="Times New Roman" w:hAnsi="Times New Roman"/>
        </w:rPr>
        <w:t xml:space="preserve"> Присваиваемые в </w:t>
      </w:r>
      <w:r>
        <w:rPr>
          <w:rFonts w:ascii="Times New Roman" w:hAnsi="Times New Roman"/>
        </w:rPr>
        <w:t xml:space="preserve">ИС Свой Бизнес </w:t>
      </w:r>
      <w:r>
        <w:rPr>
          <w:rFonts w:ascii="Times New Roman" w:hAnsi="Times New Roman"/>
        </w:rPr>
        <w:t xml:space="preserve">статусы обработки платежных документов «ЭП не верна», «Ошибка реквизитов», «Не принят», «Не исполнен» означают возврат Банком распоряжений Клиента без исполнения </w:t>
      </w:r>
      <w:r>
        <w:rPr>
          <w:rFonts w:ascii="Times New Roman" w:hAnsi="Times New Roman"/>
          <w:lang w:val="ru-RU"/>
        </w:rPr>
        <w:br w:type="textWrapping" w:clear="all"/>
      </w:r>
      <w:r>
        <w:rPr>
          <w:rFonts w:ascii="Times New Roman" w:hAnsi="Times New Roman"/>
        </w:rPr>
        <w:t xml:space="preserve">в соответствии с Положением Банка России от </w:t>
      </w:r>
      <w:r>
        <w:rPr>
          <w:rFonts w:ascii="Times New Roman" w:hAnsi="Times New Roman"/>
          <w:lang w:val="ru-RU"/>
        </w:rPr>
        <w:t xml:space="preserve">2</w:t>
      </w:r>
      <w:r>
        <w:rPr>
          <w:rFonts w:ascii="Times New Roman" w:hAnsi="Times New Roman"/>
        </w:rPr>
        <w:t xml:space="preserve">9.06.20</w:t>
      </w:r>
      <w:r>
        <w:rPr>
          <w:rFonts w:ascii="Times New Roman" w:hAnsi="Times New Roman"/>
          <w:lang w:val="ru-RU"/>
        </w:rPr>
        <w:t xml:space="preserve">21</w:t>
      </w:r>
      <w:r>
        <w:rPr>
          <w:rFonts w:ascii="Times New Roman" w:hAnsi="Times New Roman"/>
        </w:rPr>
        <w:t xml:space="preserve"> № </w:t>
      </w:r>
      <w:r>
        <w:rPr>
          <w:rFonts w:ascii="Times New Roman" w:hAnsi="Times New Roman"/>
          <w:lang w:val="ru-RU"/>
        </w:rPr>
        <w:t xml:space="preserve">762</w:t>
      </w:r>
      <w:r>
        <w:rPr>
          <w:rFonts w:ascii="Times New Roman" w:hAnsi="Times New Roman"/>
        </w:rPr>
        <w:t xml:space="preserve">-П «О правилах осуществления перевода денежных средств».</w:t>
      </w:r>
      <w:r>
        <w:rPr>
          <w:rFonts w:ascii="Times New Roman" w:hAnsi="Times New Roman"/>
        </w:rPr>
      </w:r>
      <w:r>
        <w:rPr>
          <w:rFonts w:ascii="Times New Roman" w:hAnsi="Times New Roman"/>
        </w:rPr>
      </w:r>
    </w:p>
  </w:footnote>
  <w:footnote w:id="3">
    <w:p>
      <w:pPr>
        <w:pStyle w:val="1064"/>
        <w:jc w:val="both"/>
        <w:rPr>
          <w:rFonts w:ascii="Times New Roman" w:hAnsi="Times New Roman"/>
        </w:rPr>
      </w:pPr>
      <w:r>
        <w:rPr>
          <w:rStyle w:val="1065"/>
        </w:rPr>
        <w:footnoteRef/>
      </w:r>
      <w:r>
        <w:t xml:space="preserve"> </w:t>
      </w:r>
      <w:r>
        <w:rPr>
          <w:rFonts w:ascii="Times New Roman" w:hAnsi="Times New Roman"/>
          <w:bCs/>
        </w:rPr>
        <w:t xml:space="preserve">Информация о режиме обслуживания Клиентов в региональном филиале Банка (его внутренних структурных подразделениях) размещается на странице соответствующего</w:t>
      </w:r>
      <w:r>
        <w:rPr>
          <w:rFonts w:ascii="Times New Roman" w:hAnsi="Times New Roman"/>
          <w:bCs/>
        </w:rPr>
        <w:t xml:space="preserve"> регионального филиала на </w:t>
      </w:r>
      <w:r>
        <w:rPr>
          <w:rFonts w:ascii="Times New Roman" w:hAnsi="Times New Roman"/>
          <w:bCs/>
          <w:lang w:val="ru-RU"/>
        </w:rPr>
        <w:t xml:space="preserve">официально</w:t>
      </w:r>
      <w:r>
        <w:rPr>
          <w:rFonts w:ascii="Times New Roman" w:hAnsi="Times New Roman"/>
          <w:bCs/>
        </w:rPr>
        <w:t xml:space="preserve">м сайте Б</w:t>
      </w:r>
      <w:r>
        <w:rPr>
          <w:rFonts w:ascii="Times New Roman" w:hAnsi="Times New Roman"/>
          <w:bCs/>
        </w:rPr>
        <w:t xml:space="preserve">анка</w:t>
      </w:r>
      <w:r>
        <w:rPr>
          <w:rFonts w:ascii="Times New Roman" w:hAnsi="Times New Roman"/>
          <w:bCs/>
        </w:rPr>
        <w:t xml:space="preserve"> в сети Интернет.</w:t>
      </w:r>
      <w:r>
        <w:rPr>
          <w:rFonts w:ascii="Times New Roman" w:hAnsi="Times New Roman"/>
        </w:rPr>
      </w:r>
      <w:r>
        <w:rPr>
          <w:rFonts w:ascii="Times New Roman" w:hAnsi="Times New Roman"/>
        </w:rPr>
      </w:r>
    </w:p>
  </w:footnote>
  <w:footnote w:id="4">
    <w:p>
      <w:pPr>
        <w:pStyle w:val="1003"/>
        <w:rPr>
          <w:ins w:id="0" w:author="kovtun-ev" w:date="2025-11-17T13:56:09Z" oouserid="kovtun-ev"/>
        </w:rPr>
        <w:pPrChange w:id="1" w:author="kovtun-ev" w:date="2025-11-17T13:56:09Z" oouserid="kovtun-ev">
          <w:pPr/>
        </w:pPrChange>
      </w:pPr>
      <w:ins w:id="2" w:author="kovtun-ev" w:date="2025-11-17T13:56:09Z" oouserid="kovtun-ev">
        <w:r>
          <w:rPr>
            <w:rStyle w:val="1005"/>
          </w:rPr>
          <w:footnoteRef/>
        </w:r>
      </w:ins>
      <w:ins w:id="3" w:author="kovtun-ev" w:date="2025-11-17T13:56:09Z" oouserid="kovtun-ev">
        <w:r>
          <w:t xml:space="preserve"> </w:t>
        </w:r>
      </w:ins>
      <w:ins w:id="4" w:author="kovtun-ev" w:date="2025-11-17T13:56:11Z" oouserid="kovtun-ev">
        <w:r>
          <w:rPr>
            <w:rFonts w:ascii="Times New Roman" w:hAnsi="Times New Roman" w:eastAsia="Times New Roman" w:cs="Times New Roman"/>
            <w:sz w:val="20"/>
            <w:szCs w:val="20"/>
          </w:rPr>
          <w:t xml:space="preserve">В случае если от имени Клиента действует его </w:t>
        </w:r>
      </w:ins>
      <w:ins w:id="5" w:author="kovtun-ev" w:date="2025-11-17T13:56:11Z" oouserid="kovtun-ev">
        <w:r>
          <w:rPr>
            <w:rFonts w:ascii="Times New Roman" w:hAnsi="Times New Roman" w:eastAsia="Times New Roman" w:cs="Times New Roman"/>
            <w:sz w:val="20"/>
            <w:szCs w:val="20"/>
          </w:rPr>
          <w:t xml:space="preserve">представитель, то для получения им Установочного комплекта </w:t>
        </w:r>
      </w:ins>
      <w:ins w:id="6" w:author="kovtun-ev" w:date="2025-11-17T13:56:11Z" oouserid="kovtun-ev">
        <w:r>
          <w:rPr>
            <w:rFonts w:ascii="Times New Roman" w:hAnsi="Times New Roman" w:eastAsia="Times New Roman" w:cs="Times New Roman"/>
            <w:sz w:val="20"/>
            <w:szCs w:val="20"/>
          </w:rPr>
          <w:t xml:space="preserve">Представитель Клиента представляет в Банк доверенность по форме приложения </w:t>
        </w:r>
      </w:ins>
      <w:ins w:id="7" w:author="kovtun-ev" w:date="2025-11-17T13:56:20Z" oouserid="kovtun-ev">
        <w:r>
          <w:rPr>
            <w:rFonts w:ascii="Times New Roman" w:hAnsi="Times New Roman" w:eastAsia="Times New Roman" w:cs="Times New Roman"/>
            <w:sz w:val="20"/>
            <w:szCs w:val="20"/>
          </w:rPr>
          <w:t xml:space="preserve">8</w:t>
        </w:r>
      </w:ins>
      <w:ins w:id="8" w:author="kovtun-ev" w:date="2025-11-17T13:56:11Z" oouserid="kovtun-ev">
        <w:r>
          <w:rPr>
            <w:rFonts w:ascii="Times New Roman" w:hAnsi="Times New Roman" w:eastAsia="Times New Roman" w:cs="Times New Roman"/>
            <w:sz w:val="20"/>
            <w:szCs w:val="20"/>
          </w:rPr>
          <w:t xml:space="preserve"> </w:t>
        </w:r>
      </w:ins>
      <w:ins w:id="9" w:author="kovtun-ev" w:date="2025-11-17T13:56:11Z" oouserid="kovtun-ev">
        <w:r>
          <w:rPr>
            <w:rFonts w:ascii="Times New Roman" w:hAnsi="Times New Roman" w:eastAsia="Times New Roman" w:cs="Times New Roman"/>
            <w:sz w:val="20"/>
            <w:szCs w:val="20"/>
          </w:rPr>
          <w:t xml:space="preserve">к </w:t>
        </w:r>
      </w:ins>
      <w:ins w:id="10" w:author="kovtun-ev" w:date="2025-11-17T13:56:11Z" oouserid="kovtun-ev">
        <w:r>
          <w:rPr>
            <w:rFonts w:ascii="Times New Roman" w:hAnsi="Times New Roman" w:eastAsia="Times New Roman" w:cs="Times New Roman"/>
            <w:sz w:val="20"/>
            <w:szCs w:val="20"/>
          </w:rPr>
          <w:t xml:space="preserve">Условиям</w:t>
        </w:r>
      </w:ins>
      <w:ins w:id="11" w:author="kovtun-ev" w:date="2025-11-17T13:56:11Z" oouserid="kovtun-ev">
        <w:r>
          <w:rPr>
            <w:rFonts w:ascii="Times New Roman" w:hAnsi="Times New Roman" w:eastAsia="Times New Roman" w:cs="Times New Roman"/>
            <w:sz w:val="20"/>
            <w:szCs w:val="20"/>
          </w:rPr>
          <w:t xml:space="preserve">.</w:t>
        </w:r>
      </w:ins>
      <w:ins w:id="12" w:author="kovtun-ev" w:date="2025-11-17T13:56:09Z" oouserid="kovtun-ev">
        <w:r/>
      </w:ins>
      <w:ins w:id="13" w:author="kovtun-ev" w:date="2025-11-17T13:56:09Z" oouserid="kovtun-ev">
        <w:r/>
      </w:ins>
      <w:ins w:id="14" w:author="kovtun-ev" w:date="2025-11-17T13:56:09Z" oouserid="kovtun-ev">
        <w:r/>
      </w:ins>
      <w:ins w:id="15" w:author="kovtun-ev" w:date="2025-11-17T13:56:09Z" oouserid="kovtun-ev">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6"/>
      <w:jc w:val="center"/>
    </w:pPr>
    <w:r>
      <w:fldChar w:fldCharType="begin"/>
    </w:r>
    <w:r>
      <w:instrText xml:space="preserve">PAGE   \* MERGEFORMAT</w:instrText>
    </w:r>
    <w:r>
      <w:fldChar w:fldCharType="separate"/>
    </w:r>
    <w:r>
      <w:t xml:space="preserve">2</w:t>
    </w:r>
    <w:r>
      <w:fldChar w:fldCharType="end"/>
    </w:r>
    <w:r/>
  </w:p>
  <w:p>
    <w:pPr>
      <w:pStyle w:val="103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
      <w:lvlJc w:val="left"/>
      <w:pPr>
        <w:ind w:left="2149" w:hanging="360"/>
      </w:pPr>
      <w:rPr>
        <w:rFonts w:ascii="Symbol" w:hAnsi="Symbol"/>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
    <w:multiLevelType w:val="hybridMultilevel"/>
    <w:lvl w:ilvl="0">
      <w:start w:val="1"/>
      <w:numFmt w:val="decimal"/>
      <w:isLgl w:val="false"/>
      <w:suff w:val="tab"/>
      <w:lvlText w:val="2.%1. "/>
      <w:lvlJc w:val="left"/>
      <w:pPr>
        <w:ind w:left="1440" w:hanging="360"/>
      </w:pPr>
      <w:rPr>
        <w:rFonts w:ascii="Times New Roman" w:hAnsi="Times New Roman" w:cs="Times New Roman"/>
        <w:b w:val="0"/>
        <w:bCs w:val="0"/>
        <w:i w:val="0"/>
        <w:iCs w:val="0"/>
        <w:sz w:val="24"/>
        <w:szCs w:val="24"/>
        <w:u w:val="none"/>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5">
    <w:multiLevelType w:val="hybridMultilevel"/>
    <w:lvl w:ilvl="0">
      <w:start w:val="1"/>
      <w:numFmt w:val="bullet"/>
      <w:isLgl w:val="false"/>
      <w:suff w:val="tab"/>
      <w:lvlText w:val=""/>
      <w:lvlJc w:val="left"/>
      <w:pPr>
        <w:ind w:left="1554" w:hanging="360"/>
        <w:tabs>
          <w:tab w:val="num" w:pos="1554" w:leader="none"/>
        </w:tabs>
      </w:pPr>
      <w:rPr>
        <w:rFonts w:ascii="Symbol" w:hAnsi="Symbol"/>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6">
    <w:multiLevelType w:val="hybridMultilevel"/>
    <w:lvl w:ilvl="0">
      <w:start w:val="6"/>
      <w:numFmt w:val="decimal"/>
      <w:isLgl w:val="false"/>
      <w:suff w:val="tab"/>
      <w:lvlText w:val="%1."/>
      <w:lvlJc w:val="left"/>
      <w:pPr>
        <w:ind w:left="360" w:hanging="360"/>
      </w:pPr>
      <w:rPr>
        <w:b/>
      </w:rPr>
    </w:lvl>
    <w:lvl w:ilvl="1">
      <w:start w:val="1"/>
      <w:numFmt w:val="decimal"/>
      <w:isLgl w:val="false"/>
      <w:suff w:val="tab"/>
      <w:lvlText w:val="%1.%2."/>
      <w:lvlJc w:val="left"/>
      <w:pPr>
        <w:ind w:left="720" w:hanging="360"/>
      </w:pPr>
      <w:rPr>
        <w:b w:val="0"/>
      </w:rPr>
    </w:lvl>
    <w:lvl w:ilvl="2">
      <w:start w:val="1"/>
      <w:numFmt w:val="decimal"/>
      <w:isLgl w:val="false"/>
      <w:suff w:val="tab"/>
      <w:lvlText w:val="%1.%2.%3."/>
      <w:lvlJc w:val="left"/>
      <w:pPr>
        <w:ind w:left="1440" w:hanging="720"/>
      </w:pPr>
      <w:rPr>
        <w:b/>
      </w:rPr>
    </w:lvl>
    <w:lvl w:ilvl="3">
      <w:start w:val="1"/>
      <w:numFmt w:val="decimal"/>
      <w:isLgl w:val="false"/>
      <w:suff w:val="tab"/>
      <w:lvlText w:val="%1.%2.%3.%4."/>
      <w:lvlJc w:val="left"/>
      <w:pPr>
        <w:ind w:left="1800" w:hanging="720"/>
      </w:pPr>
      <w:rPr>
        <w:b/>
      </w:rPr>
    </w:lvl>
    <w:lvl w:ilvl="4">
      <w:start w:val="1"/>
      <w:numFmt w:val="decimal"/>
      <w:isLgl w:val="false"/>
      <w:suff w:val="tab"/>
      <w:lvlText w:val="%1.%2.%3.%4.%5."/>
      <w:lvlJc w:val="left"/>
      <w:pPr>
        <w:ind w:left="2520" w:hanging="1080"/>
      </w:pPr>
      <w:rPr>
        <w:b/>
      </w:rPr>
    </w:lvl>
    <w:lvl w:ilvl="5">
      <w:start w:val="1"/>
      <w:numFmt w:val="decimal"/>
      <w:isLgl w:val="false"/>
      <w:suff w:val="tab"/>
      <w:lvlText w:val="%1.%2.%3.%4.%5.%6."/>
      <w:lvlJc w:val="left"/>
      <w:pPr>
        <w:ind w:left="2880" w:hanging="1080"/>
      </w:pPr>
      <w:rPr>
        <w:b/>
      </w:rPr>
    </w:lvl>
    <w:lvl w:ilvl="6">
      <w:start w:val="1"/>
      <w:numFmt w:val="decimal"/>
      <w:isLgl w:val="false"/>
      <w:suff w:val="tab"/>
      <w:lvlText w:val="%1.%2.%3.%4.%5.%6.%7."/>
      <w:lvlJc w:val="left"/>
      <w:pPr>
        <w:ind w:left="3600" w:hanging="1440"/>
      </w:pPr>
      <w:rPr>
        <w:b/>
      </w:rPr>
    </w:lvl>
    <w:lvl w:ilvl="7">
      <w:start w:val="1"/>
      <w:numFmt w:val="decimal"/>
      <w:isLgl w:val="false"/>
      <w:suff w:val="tab"/>
      <w:lvlText w:val="%1.%2.%3.%4.%5.%6.%7.%8."/>
      <w:lvlJc w:val="left"/>
      <w:pPr>
        <w:ind w:left="3960" w:hanging="1440"/>
      </w:pPr>
      <w:rPr>
        <w:b/>
      </w:rPr>
    </w:lvl>
    <w:lvl w:ilvl="8">
      <w:start w:val="1"/>
      <w:numFmt w:val="decimal"/>
      <w:isLgl w:val="false"/>
      <w:suff w:val="tab"/>
      <w:lvlText w:val="%1.%2.%3.%4.%5.%6.%7.%8.%9."/>
      <w:lvlJc w:val="left"/>
      <w:pPr>
        <w:ind w:left="4680" w:hanging="1800"/>
      </w:pPr>
      <w:rPr>
        <w:b/>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9">
    <w:multiLevelType w:val="hybridMultilevel"/>
    <w:lvl w:ilvl="0">
      <w:start w:val="8"/>
      <w:numFmt w:val="bullet"/>
      <w:isLgl w:val="false"/>
      <w:suff w:val="tab"/>
      <w:lvlText w:val="-"/>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0">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color w:val="000000"/>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2">
    <w:multiLevelType w:val="hybridMultilevel"/>
    <w:lvl w:ilvl="0">
      <w:start w:val="2"/>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4670" w:hanging="1125"/>
        <w:tabs>
          <w:tab w:val="num" w:pos="467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3">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1976" w:hanging="1125"/>
        <w:tabs>
          <w:tab w:val="num" w:pos="1976"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4">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5">
    <w:multiLevelType w:val="hybridMultilevel"/>
    <w:lvl w:ilvl="0">
      <w:start w:val="5"/>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6">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7">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9">
    <w:multiLevelType w:val="hybridMultilevel"/>
    <w:lvl w:ilvl="0">
      <w:start w:val="4"/>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rPr>
        <w:color w:val="000000"/>
      </w:r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0">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1">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2">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3">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4">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
      <w:lvlJc w:val="left"/>
      <w:pPr>
        <w:ind w:left="2149" w:hanging="360"/>
        <w:tabs>
          <w:tab w:val="num" w:pos="2149" w:leader="none"/>
        </w:tabs>
      </w:pPr>
      <w:rPr>
        <w:rFonts w:ascii="Wingdings" w:hAnsi="Wingdings" w:cs="Wingdings"/>
      </w:rPr>
    </w:lvl>
    <w:lvl w:ilvl="2">
      <w:start w:val="0"/>
      <w:numFmt w:val="bullet"/>
      <w:isLgl w:val="false"/>
      <w:suff w:val="tab"/>
      <w:lvlText w:val="-"/>
      <w:lvlJc w:val="left"/>
      <w:pPr>
        <w:ind w:left="2869" w:hanging="360"/>
        <w:tabs>
          <w:tab w:val="num" w:pos="2869" w:leader="none"/>
        </w:tabs>
      </w:pPr>
      <w:rPr>
        <w:rFonts w:ascii="Times New Roman" w:hAnsi="Times New Roman" w:eastAsia="Times New Roman"/>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5">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6">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7">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8">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9">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1141" w:hanging="432"/>
        <w:tabs>
          <w:tab w:val="num" w:pos="1141" w:leader="none"/>
        </w:tabs>
      </w:pPr>
      <w:rPr>
        <w:rFonts w:ascii="Times New Roman" w:hAnsi="Times New Roman" w:cs="Times New Roman"/>
        <w:color w:val="000000"/>
        <w:sz w:val="24"/>
        <w:szCs w:val="24"/>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0">
    <w:multiLevelType w:val="hybridMultilevel"/>
    <w:lvl w:ilvl="0">
      <w:start w:val="2"/>
      <w:numFmt w:val="decimal"/>
      <w:isLgl w:val="false"/>
      <w:suff w:val="tab"/>
      <w:lvlText w:val="%1."/>
      <w:lvlJc w:val="left"/>
      <w:pPr>
        <w:ind w:left="360" w:hanging="360"/>
        <w:tabs>
          <w:tab w:val="num" w:pos="360" w:leader="none"/>
        </w:tabs>
      </w:pPr>
      <w:rPr>
        <w:rFonts w:cs="Times New Roman"/>
      </w:rPr>
    </w:lvl>
    <w:lvl w:ilvl="1">
      <w:start w:val="1"/>
      <w:numFmt w:val="bullet"/>
      <w:isLgl w:val="false"/>
      <w:suff w:val="tab"/>
      <w:lvlText w:val=""/>
      <w:lvlJc w:val="left"/>
      <w:pPr>
        <w:ind w:left="720" w:hanging="360"/>
        <w:tabs>
          <w:tab w:val="num" w:pos="720" w:leader="none"/>
        </w:tabs>
      </w:pPr>
      <w:rPr>
        <w:rFonts w:ascii="Symbol" w:hAnsi="Symbol"/>
        <w:color w:val="000000"/>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1">
    <w:multiLevelType w:val="hybridMultilevel"/>
    <w:lvl w:ilvl="0">
      <w:start w:val="0"/>
      <w:numFmt w:val="bullet"/>
      <w:isLgl w:val="false"/>
      <w:suff w:val="tab"/>
      <w:lvlText w:val="-"/>
      <w:lvlJc w:val="left"/>
      <w:pPr>
        <w:ind w:left="1645" w:hanging="936"/>
        <w:tabs>
          <w:tab w:val="num" w:pos="1645" w:leader="none"/>
        </w:tabs>
      </w:pPr>
      <w:rPr>
        <w:rFonts w:ascii="Times New Roman" w:hAnsi="Times New Roman" w:eastAsia="Times New Roman" w:cs="Times New Roman"/>
      </w:rPr>
    </w:lvl>
    <w:lvl w:ilvl="1">
      <w:start w:val="1"/>
      <w:numFmt w:val="bullet"/>
      <w:isLgl w:val="false"/>
      <w:suff w:val="tab"/>
      <w:lvlText w:val="o"/>
      <w:lvlJc w:val="left"/>
      <w:pPr>
        <w:ind w:left="1789" w:hanging="360"/>
        <w:tabs>
          <w:tab w:val="num" w:pos="1789" w:leader="none"/>
        </w:tabs>
      </w:pPr>
      <w:rPr>
        <w:rFonts w:ascii="Courier New" w:hAnsi="Courier New" w:cs="Courier New"/>
      </w:rPr>
    </w:lvl>
    <w:lvl w:ilvl="2">
      <w:start w:val="1"/>
      <w:numFmt w:val="bullet"/>
      <w:isLgl w:val="false"/>
      <w:suff w:val="tab"/>
      <w:lvlText w:val=""/>
      <w:lvlJc w:val="left"/>
      <w:pPr>
        <w:ind w:left="2509" w:hanging="360"/>
        <w:tabs>
          <w:tab w:val="num" w:pos="2509" w:leader="none"/>
        </w:tabs>
      </w:pPr>
      <w:rPr>
        <w:rFonts w:ascii="Wingdings" w:hAnsi="Wingdings" w:cs="Times New Roman"/>
      </w:rPr>
    </w:lvl>
    <w:lvl w:ilvl="3">
      <w:start w:val="1"/>
      <w:numFmt w:val="bullet"/>
      <w:isLgl w:val="false"/>
      <w:suff w:val="tab"/>
      <w:lvlText w:val=""/>
      <w:lvlJc w:val="left"/>
      <w:pPr>
        <w:ind w:left="3229" w:hanging="360"/>
        <w:tabs>
          <w:tab w:val="num" w:pos="3229" w:leader="none"/>
        </w:tabs>
      </w:pPr>
      <w:rPr>
        <w:rFonts w:ascii="Symbol" w:hAnsi="Symbol" w:cs="Times New Roman"/>
      </w:rPr>
    </w:lvl>
    <w:lvl w:ilvl="4">
      <w:start w:val="1"/>
      <w:numFmt w:val="bullet"/>
      <w:isLgl w:val="false"/>
      <w:suff w:val="tab"/>
      <w:lvlText w:val="o"/>
      <w:lvlJc w:val="left"/>
      <w:pPr>
        <w:ind w:left="3949" w:hanging="360"/>
        <w:tabs>
          <w:tab w:val="num" w:pos="3949" w:leader="none"/>
        </w:tabs>
      </w:pPr>
      <w:rPr>
        <w:rFonts w:ascii="Courier New" w:hAnsi="Courier New" w:cs="Courier New"/>
      </w:rPr>
    </w:lvl>
    <w:lvl w:ilvl="5">
      <w:start w:val="1"/>
      <w:numFmt w:val="bullet"/>
      <w:isLgl w:val="false"/>
      <w:suff w:val="tab"/>
      <w:lvlText w:val=""/>
      <w:lvlJc w:val="left"/>
      <w:pPr>
        <w:ind w:left="4669" w:hanging="360"/>
        <w:tabs>
          <w:tab w:val="num" w:pos="4669" w:leader="none"/>
        </w:tabs>
      </w:pPr>
      <w:rPr>
        <w:rFonts w:ascii="Wingdings" w:hAnsi="Wingdings" w:cs="Times New Roman"/>
      </w:rPr>
    </w:lvl>
    <w:lvl w:ilvl="6">
      <w:start w:val="1"/>
      <w:numFmt w:val="bullet"/>
      <w:isLgl w:val="false"/>
      <w:suff w:val="tab"/>
      <w:lvlText w:val=""/>
      <w:lvlJc w:val="left"/>
      <w:pPr>
        <w:ind w:left="5389" w:hanging="360"/>
        <w:tabs>
          <w:tab w:val="num" w:pos="5389" w:leader="none"/>
        </w:tabs>
      </w:pPr>
      <w:rPr>
        <w:rFonts w:ascii="Symbol" w:hAnsi="Symbol" w:cs="Times New Roman"/>
      </w:rPr>
    </w:lvl>
    <w:lvl w:ilvl="7">
      <w:start w:val="1"/>
      <w:numFmt w:val="bullet"/>
      <w:isLgl w:val="false"/>
      <w:suff w:val="tab"/>
      <w:lvlText w:val="o"/>
      <w:lvlJc w:val="left"/>
      <w:pPr>
        <w:ind w:left="6109" w:hanging="360"/>
        <w:tabs>
          <w:tab w:val="num" w:pos="6109" w:leader="none"/>
        </w:tabs>
      </w:pPr>
      <w:rPr>
        <w:rFonts w:ascii="Courier New" w:hAnsi="Courier New" w:cs="Courier New"/>
      </w:rPr>
    </w:lvl>
    <w:lvl w:ilvl="8">
      <w:start w:val="1"/>
      <w:numFmt w:val="bullet"/>
      <w:isLgl w:val="false"/>
      <w:suff w:val="tab"/>
      <w:lvlText w:val=""/>
      <w:lvlJc w:val="left"/>
      <w:pPr>
        <w:ind w:left="6829" w:hanging="360"/>
        <w:tabs>
          <w:tab w:val="num" w:pos="6829" w:leader="none"/>
        </w:tabs>
      </w:pPr>
      <w:rPr>
        <w:rFonts w:ascii="Wingdings" w:hAnsi="Wingdings" w:cs="Times New Roman"/>
      </w:rPr>
    </w:lvl>
  </w:abstractNum>
  <w:abstractNum w:abstractNumId="32">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3">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4">
    <w:multiLevelType w:val="hybridMultilevel"/>
    <w:lvl w:ilvl="0">
      <w:start w:val="2"/>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5">
    <w:multiLevelType w:val="hybridMultilevel"/>
    <w:lvl w:ilvl="0">
      <w:start w:val="3"/>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6">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37">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3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6087" w:hanging="1125"/>
        <w:tabs>
          <w:tab w:val="num" w:pos="6087"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9">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118" w:hanging="1125"/>
        <w:tabs>
          <w:tab w:val="num" w:pos="2118"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0">
    <w:multiLevelType w:val="hybridMultilevel"/>
    <w:lvl w:ilvl="0">
      <w:start w:val="1"/>
      <w:numFmt w:val="decimal"/>
      <w:isLgl w:val="false"/>
      <w:suff w:val="tab"/>
      <w:lvlText w:val="%1."/>
      <w:lvlJc w:val="left"/>
      <w:pPr>
        <w:ind w:left="540" w:hanging="540"/>
      </w:pPr>
    </w:lvl>
    <w:lvl w:ilvl="1">
      <w:start w:val="1"/>
      <w:numFmt w:val="decimal"/>
      <w:isLgl w:val="false"/>
      <w:suff w:val="tab"/>
      <w:lvlText w:val="%1.%2."/>
      <w:lvlJc w:val="left"/>
      <w:pPr>
        <w:ind w:left="1176" w:hanging="540"/>
      </w:pPr>
    </w:lvl>
    <w:lvl w:ilvl="2">
      <w:start w:val="8"/>
      <w:numFmt w:val="decimal"/>
      <w:isLgl w:val="false"/>
      <w:suff w:val="tab"/>
      <w:lvlText w:val="%1.%2.%3."/>
      <w:lvlJc w:val="left"/>
      <w:pPr>
        <w:ind w:left="1992" w:hanging="720"/>
      </w:pPr>
    </w:lvl>
    <w:lvl w:ilvl="3">
      <w:start w:val="1"/>
      <w:numFmt w:val="decimal"/>
      <w:isLgl w:val="false"/>
      <w:suff w:val="tab"/>
      <w:lvlText w:val="%1.%2.%3.%4."/>
      <w:lvlJc w:val="left"/>
      <w:pPr>
        <w:ind w:left="2628" w:hanging="720"/>
      </w:pPr>
    </w:lvl>
    <w:lvl w:ilvl="4">
      <w:start w:val="1"/>
      <w:numFmt w:val="decimal"/>
      <w:isLgl w:val="false"/>
      <w:suff w:val="tab"/>
      <w:lvlText w:val="%1.%2.%3.%4.%5."/>
      <w:lvlJc w:val="left"/>
      <w:pPr>
        <w:ind w:left="3624" w:hanging="1080"/>
      </w:pPr>
    </w:lvl>
    <w:lvl w:ilvl="5">
      <w:start w:val="1"/>
      <w:numFmt w:val="decimal"/>
      <w:isLgl w:val="false"/>
      <w:suff w:val="tab"/>
      <w:lvlText w:val="%1.%2.%3.%4.%5.%6."/>
      <w:lvlJc w:val="left"/>
      <w:pPr>
        <w:ind w:left="4260" w:hanging="1080"/>
      </w:pPr>
    </w:lvl>
    <w:lvl w:ilvl="6">
      <w:start w:val="1"/>
      <w:numFmt w:val="decimal"/>
      <w:isLgl w:val="false"/>
      <w:suff w:val="tab"/>
      <w:lvlText w:val="%1.%2.%3.%4.%5.%6.%7."/>
      <w:lvlJc w:val="left"/>
      <w:pPr>
        <w:ind w:left="5256" w:hanging="1440"/>
      </w:pPr>
    </w:lvl>
    <w:lvl w:ilvl="7">
      <w:start w:val="1"/>
      <w:numFmt w:val="decimal"/>
      <w:isLgl w:val="false"/>
      <w:suff w:val="tab"/>
      <w:lvlText w:val="%1.%2.%3.%4.%5.%6.%7.%8."/>
      <w:lvlJc w:val="left"/>
      <w:pPr>
        <w:ind w:left="5892" w:hanging="1440"/>
      </w:pPr>
    </w:lvl>
    <w:lvl w:ilvl="8">
      <w:start w:val="1"/>
      <w:numFmt w:val="decimal"/>
      <w:isLgl w:val="false"/>
      <w:suff w:val="tab"/>
      <w:lvlText w:val="%1.%2.%3.%4.%5.%6.%7.%8.%9."/>
      <w:lvlJc w:val="left"/>
      <w:pPr>
        <w:ind w:left="6888" w:hanging="1800"/>
      </w:pPr>
    </w:lvl>
  </w:abstractNum>
  <w:abstractNum w:abstractNumId="41">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2">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3">
    <w:multiLevelType w:val="hybridMultilevel"/>
    <w:lvl w:ilvl="0">
      <w:start w:val="2"/>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4">
    <w:multiLevelType w:val="hybridMultilevel"/>
    <w:lvl w:ilvl="0">
      <w:start w:val="1"/>
      <w:numFmt w:val="bullet"/>
      <w:isLgl w:val="false"/>
      <w:suff w:val="tab"/>
      <w:lvlText w:val=""/>
      <w:lvlJc w:val="left"/>
      <w:pPr>
        <w:ind w:left="1428" w:hanging="360"/>
        <w:tabs>
          <w:tab w:val="num" w:pos="1428" w:leader="none"/>
        </w:tabs>
      </w:pPr>
      <w:rPr>
        <w:rFonts w:ascii="Symbol" w:hAnsi="Symbol"/>
      </w:rPr>
    </w:lvl>
    <w:lvl w:ilvl="1">
      <w:start w:val="1"/>
      <w:numFmt w:val="bullet"/>
      <w:isLgl w:val="false"/>
      <w:suff w:val="tab"/>
      <w:lvlText w:val="o"/>
      <w:lvlJc w:val="left"/>
      <w:pPr>
        <w:ind w:left="2148" w:hanging="360"/>
        <w:tabs>
          <w:tab w:val="num" w:pos="2148" w:leader="none"/>
        </w:tabs>
      </w:pPr>
      <w:rPr>
        <w:rFonts w:ascii="Courier New" w:hAnsi="Courier New" w:cs="Courier New"/>
      </w:rPr>
    </w:lvl>
    <w:lvl w:ilvl="2">
      <w:start w:val="1"/>
      <w:numFmt w:val="bullet"/>
      <w:isLgl w:val="false"/>
      <w:suff w:val="tab"/>
      <w:lvlText w:val=""/>
      <w:lvlJc w:val="left"/>
      <w:pPr>
        <w:ind w:left="2868" w:hanging="360"/>
        <w:tabs>
          <w:tab w:val="num" w:pos="2868" w:leader="none"/>
        </w:tabs>
      </w:pPr>
      <w:rPr>
        <w:rFonts w:ascii="Wingdings" w:hAnsi="Wingdings"/>
      </w:rPr>
    </w:lvl>
    <w:lvl w:ilvl="3">
      <w:start w:val="1"/>
      <w:numFmt w:val="bullet"/>
      <w:isLgl w:val="false"/>
      <w:suff w:val="tab"/>
      <w:lvlText w:val=""/>
      <w:lvlJc w:val="left"/>
      <w:pPr>
        <w:ind w:left="3588" w:hanging="360"/>
        <w:tabs>
          <w:tab w:val="num" w:pos="3588" w:leader="none"/>
        </w:tabs>
      </w:pPr>
      <w:rPr>
        <w:rFonts w:ascii="Symbol" w:hAnsi="Symbol"/>
      </w:rPr>
    </w:lvl>
    <w:lvl w:ilvl="4">
      <w:start w:val="1"/>
      <w:numFmt w:val="bullet"/>
      <w:isLgl w:val="false"/>
      <w:suff w:val="tab"/>
      <w:lvlText w:val="o"/>
      <w:lvlJc w:val="left"/>
      <w:pPr>
        <w:ind w:left="4308" w:hanging="360"/>
        <w:tabs>
          <w:tab w:val="num" w:pos="4308" w:leader="none"/>
        </w:tabs>
      </w:pPr>
      <w:rPr>
        <w:rFonts w:ascii="Courier New" w:hAnsi="Courier New" w:cs="Courier New"/>
      </w:rPr>
    </w:lvl>
    <w:lvl w:ilvl="5">
      <w:start w:val="1"/>
      <w:numFmt w:val="bullet"/>
      <w:isLgl w:val="false"/>
      <w:suff w:val="tab"/>
      <w:lvlText w:val=""/>
      <w:lvlJc w:val="left"/>
      <w:pPr>
        <w:ind w:left="5028" w:hanging="360"/>
        <w:tabs>
          <w:tab w:val="num" w:pos="5028" w:leader="none"/>
        </w:tabs>
      </w:pPr>
      <w:rPr>
        <w:rFonts w:ascii="Wingdings" w:hAnsi="Wingdings"/>
      </w:rPr>
    </w:lvl>
    <w:lvl w:ilvl="6">
      <w:start w:val="1"/>
      <w:numFmt w:val="bullet"/>
      <w:isLgl w:val="false"/>
      <w:suff w:val="tab"/>
      <w:lvlText w:val=""/>
      <w:lvlJc w:val="left"/>
      <w:pPr>
        <w:ind w:left="5748" w:hanging="360"/>
        <w:tabs>
          <w:tab w:val="num" w:pos="5748" w:leader="none"/>
        </w:tabs>
      </w:pPr>
      <w:rPr>
        <w:rFonts w:ascii="Symbol" w:hAnsi="Symbol"/>
      </w:rPr>
    </w:lvl>
    <w:lvl w:ilvl="7">
      <w:start w:val="1"/>
      <w:numFmt w:val="bullet"/>
      <w:isLgl w:val="false"/>
      <w:suff w:val="tab"/>
      <w:lvlText w:val="o"/>
      <w:lvlJc w:val="left"/>
      <w:pPr>
        <w:ind w:left="6468" w:hanging="360"/>
        <w:tabs>
          <w:tab w:val="num" w:pos="6468" w:leader="none"/>
        </w:tabs>
      </w:pPr>
      <w:rPr>
        <w:rFonts w:ascii="Courier New" w:hAnsi="Courier New" w:cs="Courier New"/>
      </w:rPr>
    </w:lvl>
    <w:lvl w:ilvl="8">
      <w:start w:val="1"/>
      <w:numFmt w:val="bullet"/>
      <w:isLgl w:val="false"/>
      <w:suff w:val="tab"/>
      <w:lvlText w:val=""/>
      <w:lvlJc w:val="left"/>
      <w:pPr>
        <w:ind w:left="7188" w:hanging="360"/>
        <w:tabs>
          <w:tab w:val="num" w:pos="7188" w:leader="none"/>
        </w:tabs>
      </w:pPr>
      <w:rPr>
        <w:rFonts w:ascii="Wingdings" w:hAnsi="Wingdings"/>
      </w:rPr>
    </w:lvl>
  </w:abstractNum>
  <w:abstractNum w:abstractNumId="45">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6">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7">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48">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num w:numId="1">
    <w:abstractNumId w:val="47"/>
  </w:num>
  <w:num w:numId="2">
    <w:abstractNumId w:val="10"/>
  </w:num>
  <w:num w:numId="3">
    <w:abstractNumId w:val="2"/>
  </w:num>
  <w:num w:numId="4">
    <w:abstractNumId w:val="20"/>
  </w:num>
  <w:num w:numId="5">
    <w:abstractNumId w:val="33"/>
  </w:num>
  <w:num w:numId="6">
    <w:abstractNumId w:val="21"/>
  </w:num>
  <w:num w:numId="7">
    <w:abstractNumId w:val="27"/>
  </w:num>
  <w:num w:numId="8">
    <w:abstractNumId w:val="24"/>
  </w:num>
  <w:num w:numId="9">
    <w:abstractNumId w:val="8"/>
  </w:num>
  <w:num w:numId="10">
    <w:abstractNumId w:val="25"/>
  </w:num>
  <w:num w:numId="11">
    <w:abstractNumId w:val="32"/>
  </w:num>
  <w:num w:numId="12">
    <w:abstractNumId w:val="44"/>
  </w:num>
  <w:num w:numId="13">
    <w:abstractNumId w:val="12"/>
  </w:num>
  <w:num w:numId="14">
    <w:abstractNumId w:val="34"/>
  </w:num>
  <w:num w:numId="15">
    <w:abstractNumId w:val="43"/>
  </w:num>
  <w:num w:numId="16">
    <w:abstractNumId w:val="18"/>
  </w:num>
  <w:num w:numId="17">
    <w:abstractNumId w:val="38"/>
  </w:num>
  <w:num w:numId="18">
    <w:abstractNumId w:val="39"/>
  </w:num>
  <w:num w:numId="19">
    <w:abstractNumId w:val="28"/>
  </w:num>
  <w:num w:numId="20">
    <w:abstractNumId w:val="35"/>
  </w:num>
  <w:num w:numId="21">
    <w:abstractNumId w:val="11"/>
  </w:num>
  <w:num w:numId="22">
    <w:abstractNumId w:val="42"/>
  </w:num>
  <w:num w:numId="23">
    <w:abstractNumId w:val="13"/>
  </w:num>
  <w:num w:numId="24">
    <w:abstractNumId w:val="19"/>
  </w:num>
  <w:num w:numId="25">
    <w:abstractNumId w:val="15"/>
  </w:num>
  <w:num w:numId="26">
    <w:abstractNumId w:val="30"/>
  </w:num>
  <w:num w:numId="27">
    <w:abstractNumId w:val="16"/>
  </w:num>
  <w:num w:numId="28">
    <w:abstractNumId w:val="45"/>
  </w:num>
  <w:num w:numId="29">
    <w:abstractNumId w:val="23"/>
  </w:num>
  <w:num w:numId="30">
    <w:abstractNumId w:val="17"/>
  </w:num>
  <w:num w:numId="31">
    <w:abstractNumId w:val="31"/>
  </w:num>
  <w:num w:numId="32">
    <w:abstractNumId w:val="3"/>
  </w:num>
  <w:num w:numId="33">
    <w:abstractNumId w:val="46"/>
  </w:num>
  <w:num w:numId="34">
    <w:abstractNumId w:val="41"/>
  </w:num>
  <w:num w:numId="35">
    <w:abstractNumId w:val="37"/>
  </w:num>
  <w:num w:numId="36">
    <w:abstractNumId w:val="4"/>
  </w:num>
  <w:num w:numId="37">
    <w:abstractNumId w:val="40"/>
  </w:num>
  <w:num w:numId="38">
    <w:abstractNumId w:val="0"/>
  </w:num>
  <w:num w:numId="39">
    <w:abstractNumId w:val="29"/>
  </w:num>
  <w:num w:numId="40">
    <w:abstractNumId w:val="7"/>
  </w:num>
  <w:num w:numId="41">
    <w:abstractNumId w:val="36"/>
  </w:num>
  <w:num w:numId="42">
    <w:abstractNumId w:val="14"/>
  </w:num>
  <w:num w:numId="43">
    <w:abstractNumId w:val="9"/>
  </w:num>
  <w:num w:numId="44">
    <w:abstractNumId w:val="1"/>
  </w:num>
  <w:num w:numId="45">
    <w:abstractNumId w:val="22"/>
  </w:num>
  <w:num w:numId="46">
    <w:abstractNumId w:val="6"/>
  </w:num>
  <w:num w:numId="47">
    <w:abstractNumId w:val="48"/>
  </w:num>
  <w:num w:numId="48">
    <w:abstractNumId w:val="5"/>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42">
    <w:name w:val="Heading 1"/>
    <w:basedOn w:val="1020"/>
    <w:next w:val="1020"/>
    <w:link w:val="843"/>
    <w:uiPriority w:val="9"/>
    <w:qFormat/>
    <w:pPr>
      <w:keepLines/>
      <w:keepNext/>
      <w:spacing w:before="480" w:after="200"/>
      <w:outlineLvl w:val="0"/>
    </w:pPr>
    <w:rPr>
      <w:rFonts w:ascii="Arial" w:hAnsi="Arial" w:eastAsia="Arial" w:cs="Arial"/>
      <w:sz w:val="40"/>
      <w:szCs w:val="40"/>
    </w:rPr>
  </w:style>
  <w:style w:type="character" w:styleId="843">
    <w:name w:val="Heading 1 Char"/>
    <w:link w:val="842"/>
    <w:uiPriority w:val="9"/>
    <w:rPr>
      <w:rFonts w:ascii="Arial" w:hAnsi="Arial" w:eastAsia="Arial" w:cs="Arial"/>
      <w:sz w:val="40"/>
      <w:szCs w:val="40"/>
    </w:rPr>
  </w:style>
  <w:style w:type="paragraph" w:styleId="844">
    <w:name w:val="Heading 2"/>
    <w:basedOn w:val="1020"/>
    <w:next w:val="1020"/>
    <w:link w:val="845"/>
    <w:uiPriority w:val="9"/>
    <w:unhideWhenUsed/>
    <w:qFormat/>
    <w:pPr>
      <w:keepLines/>
      <w:keepNext/>
      <w:spacing w:before="360" w:after="200"/>
      <w:outlineLvl w:val="1"/>
    </w:pPr>
    <w:rPr>
      <w:rFonts w:ascii="Arial" w:hAnsi="Arial" w:eastAsia="Arial" w:cs="Arial"/>
      <w:sz w:val="34"/>
    </w:rPr>
  </w:style>
  <w:style w:type="character" w:styleId="845">
    <w:name w:val="Heading 2 Char"/>
    <w:link w:val="844"/>
    <w:uiPriority w:val="9"/>
    <w:rPr>
      <w:rFonts w:ascii="Arial" w:hAnsi="Arial" w:eastAsia="Arial" w:cs="Arial"/>
      <w:sz w:val="34"/>
    </w:rPr>
  </w:style>
  <w:style w:type="paragraph" w:styleId="846">
    <w:name w:val="Heading 3"/>
    <w:basedOn w:val="1020"/>
    <w:next w:val="1020"/>
    <w:link w:val="847"/>
    <w:uiPriority w:val="9"/>
    <w:unhideWhenUsed/>
    <w:qFormat/>
    <w:pPr>
      <w:keepLines/>
      <w:keepNext/>
      <w:spacing w:before="320" w:after="200"/>
      <w:outlineLvl w:val="2"/>
    </w:pPr>
    <w:rPr>
      <w:rFonts w:ascii="Arial" w:hAnsi="Arial" w:eastAsia="Arial" w:cs="Arial"/>
      <w:sz w:val="30"/>
      <w:szCs w:val="30"/>
    </w:rPr>
  </w:style>
  <w:style w:type="character" w:styleId="847">
    <w:name w:val="Heading 3 Char"/>
    <w:link w:val="846"/>
    <w:uiPriority w:val="9"/>
    <w:rPr>
      <w:rFonts w:ascii="Arial" w:hAnsi="Arial" w:eastAsia="Arial" w:cs="Arial"/>
      <w:sz w:val="30"/>
      <w:szCs w:val="30"/>
    </w:rPr>
  </w:style>
  <w:style w:type="paragraph" w:styleId="848">
    <w:name w:val="Heading 4"/>
    <w:basedOn w:val="1020"/>
    <w:next w:val="1020"/>
    <w:link w:val="849"/>
    <w:uiPriority w:val="9"/>
    <w:unhideWhenUsed/>
    <w:qFormat/>
    <w:pPr>
      <w:keepLines/>
      <w:keepNext/>
      <w:spacing w:before="320" w:after="200"/>
      <w:outlineLvl w:val="3"/>
    </w:pPr>
    <w:rPr>
      <w:rFonts w:ascii="Arial" w:hAnsi="Arial" w:eastAsia="Arial" w:cs="Arial"/>
      <w:b/>
      <w:bCs/>
      <w:sz w:val="26"/>
      <w:szCs w:val="26"/>
    </w:rPr>
  </w:style>
  <w:style w:type="character" w:styleId="849">
    <w:name w:val="Heading 4 Char"/>
    <w:link w:val="848"/>
    <w:uiPriority w:val="9"/>
    <w:rPr>
      <w:rFonts w:ascii="Arial" w:hAnsi="Arial" w:eastAsia="Arial" w:cs="Arial"/>
      <w:b/>
      <w:bCs/>
      <w:sz w:val="26"/>
      <w:szCs w:val="26"/>
    </w:rPr>
  </w:style>
  <w:style w:type="paragraph" w:styleId="850">
    <w:name w:val="Heading 5"/>
    <w:basedOn w:val="1020"/>
    <w:next w:val="1020"/>
    <w:link w:val="851"/>
    <w:uiPriority w:val="9"/>
    <w:unhideWhenUsed/>
    <w:qFormat/>
    <w:pPr>
      <w:keepLines/>
      <w:keepNext/>
      <w:spacing w:before="320" w:after="200"/>
      <w:outlineLvl w:val="4"/>
    </w:pPr>
    <w:rPr>
      <w:rFonts w:ascii="Arial" w:hAnsi="Arial" w:eastAsia="Arial" w:cs="Arial"/>
      <w:b/>
      <w:bCs/>
      <w:sz w:val="24"/>
      <w:szCs w:val="24"/>
    </w:rPr>
  </w:style>
  <w:style w:type="character" w:styleId="851">
    <w:name w:val="Heading 5 Char"/>
    <w:link w:val="850"/>
    <w:uiPriority w:val="9"/>
    <w:rPr>
      <w:rFonts w:ascii="Arial" w:hAnsi="Arial" w:eastAsia="Arial" w:cs="Arial"/>
      <w:b/>
      <w:bCs/>
      <w:sz w:val="24"/>
      <w:szCs w:val="24"/>
    </w:rPr>
  </w:style>
  <w:style w:type="paragraph" w:styleId="852">
    <w:name w:val="Heading 6"/>
    <w:basedOn w:val="1020"/>
    <w:next w:val="1020"/>
    <w:link w:val="853"/>
    <w:uiPriority w:val="9"/>
    <w:unhideWhenUsed/>
    <w:qFormat/>
    <w:pPr>
      <w:keepLines/>
      <w:keepNext/>
      <w:spacing w:before="320" w:after="200"/>
      <w:outlineLvl w:val="5"/>
    </w:pPr>
    <w:rPr>
      <w:rFonts w:ascii="Arial" w:hAnsi="Arial" w:eastAsia="Arial" w:cs="Arial"/>
      <w:b/>
      <w:bCs/>
      <w:sz w:val="22"/>
      <w:szCs w:val="22"/>
    </w:rPr>
  </w:style>
  <w:style w:type="character" w:styleId="853">
    <w:name w:val="Heading 6 Char"/>
    <w:link w:val="852"/>
    <w:uiPriority w:val="9"/>
    <w:rPr>
      <w:rFonts w:ascii="Arial" w:hAnsi="Arial" w:eastAsia="Arial" w:cs="Arial"/>
      <w:b/>
      <w:bCs/>
      <w:sz w:val="22"/>
      <w:szCs w:val="22"/>
    </w:rPr>
  </w:style>
  <w:style w:type="paragraph" w:styleId="854">
    <w:name w:val="Heading 7"/>
    <w:basedOn w:val="1020"/>
    <w:next w:val="1020"/>
    <w:link w:val="855"/>
    <w:uiPriority w:val="9"/>
    <w:unhideWhenUsed/>
    <w:qFormat/>
    <w:pPr>
      <w:keepLines/>
      <w:keepNext/>
      <w:spacing w:before="320" w:after="200"/>
      <w:outlineLvl w:val="6"/>
    </w:pPr>
    <w:rPr>
      <w:rFonts w:ascii="Arial" w:hAnsi="Arial" w:eastAsia="Arial" w:cs="Arial"/>
      <w:b/>
      <w:bCs/>
      <w:i/>
      <w:iCs/>
      <w:sz w:val="22"/>
      <w:szCs w:val="22"/>
    </w:rPr>
  </w:style>
  <w:style w:type="character" w:styleId="855">
    <w:name w:val="Heading 7 Char"/>
    <w:link w:val="854"/>
    <w:uiPriority w:val="9"/>
    <w:rPr>
      <w:rFonts w:ascii="Arial" w:hAnsi="Arial" w:eastAsia="Arial" w:cs="Arial"/>
      <w:b/>
      <w:bCs/>
      <w:i/>
      <w:iCs/>
      <w:sz w:val="22"/>
      <w:szCs w:val="22"/>
    </w:rPr>
  </w:style>
  <w:style w:type="paragraph" w:styleId="856">
    <w:name w:val="Heading 8"/>
    <w:basedOn w:val="1020"/>
    <w:next w:val="1020"/>
    <w:link w:val="857"/>
    <w:uiPriority w:val="9"/>
    <w:unhideWhenUsed/>
    <w:qFormat/>
    <w:pPr>
      <w:keepLines/>
      <w:keepNext/>
      <w:spacing w:before="320" w:after="200"/>
      <w:outlineLvl w:val="7"/>
    </w:pPr>
    <w:rPr>
      <w:rFonts w:ascii="Arial" w:hAnsi="Arial" w:eastAsia="Arial" w:cs="Arial"/>
      <w:i/>
      <w:iCs/>
      <w:sz w:val="22"/>
      <w:szCs w:val="22"/>
    </w:rPr>
  </w:style>
  <w:style w:type="character" w:styleId="857">
    <w:name w:val="Heading 8 Char"/>
    <w:link w:val="856"/>
    <w:uiPriority w:val="9"/>
    <w:rPr>
      <w:rFonts w:ascii="Arial" w:hAnsi="Arial" w:eastAsia="Arial" w:cs="Arial"/>
      <w:i/>
      <w:iCs/>
      <w:sz w:val="22"/>
      <w:szCs w:val="22"/>
    </w:rPr>
  </w:style>
  <w:style w:type="paragraph" w:styleId="858">
    <w:name w:val="Heading 9"/>
    <w:basedOn w:val="1020"/>
    <w:next w:val="1020"/>
    <w:link w:val="859"/>
    <w:uiPriority w:val="9"/>
    <w:unhideWhenUsed/>
    <w:qFormat/>
    <w:pPr>
      <w:keepLines/>
      <w:keepNext/>
      <w:spacing w:before="320" w:after="200"/>
      <w:outlineLvl w:val="8"/>
    </w:pPr>
    <w:rPr>
      <w:rFonts w:ascii="Arial" w:hAnsi="Arial" w:eastAsia="Arial" w:cs="Arial"/>
      <w:i/>
      <w:iCs/>
      <w:sz w:val="21"/>
      <w:szCs w:val="21"/>
    </w:rPr>
  </w:style>
  <w:style w:type="character" w:styleId="859">
    <w:name w:val="Heading 9 Char"/>
    <w:link w:val="858"/>
    <w:uiPriority w:val="9"/>
    <w:rPr>
      <w:rFonts w:ascii="Arial" w:hAnsi="Arial" w:eastAsia="Arial" w:cs="Arial"/>
      <w:i/>
      <w:iCs/>
      <w:sz w:val="21"/>
      <w:szCs w:val="21"/>
    </w:rPr>
  </w:style>
  <w:style w:type="paragraph" w:styleId="860">
    <w:name w:val="List Paragraph"/>
    <w:basedOn w:val="1020"/>
    <w:uiPriority w:val="34"/>
    <w:qFormat/>
    <w:pPr>
      <w:contextualSpacing/>
      <w:ind w:left="720"/>
    </w:pPr>
  </w:style>
  <w:style w:type="paragraph" w:styleId="861">
    <w:name w:val="No Spacing"/>
    <w:uiPriority w:val="1"/>
    <w:qFormat/>
    <w:pPr>
      <w:spacing w:before="0" w:after="0" w:line="240" w:lineRule="auto"/>
    </w:pPr>
  </w:style>
  <w:style w:type="paragraph" w:styleId="862">
    <w:name w:val="Title"/>
    <w:basedOn w:val="1020"/>
    <w:next w:val="1020"/>
    <w:link w:val="863"/>
    <w:uiPriority w:val="10"/>
    <w:qFormat/>
    <w:pPr>
      <w:contextualSpacing/>
      <w:spacing w:before="300" w:after="200"/>
    </w:pPr>
    <w:rPr>
      <w:sz w:val="48"/>
      <w:szCs w:val="48"/>
    </w:rPr>
  </w:style>
  <w:style w:type="character" w:styleId="863">
    <w:name w:val="Title Char"/>
    <w:link w:val="862"/>
    <w:uiPriority w:val="10"/>
    <w:rPr>
      <w:sz w:val="48"/>
      <w:szCs w:val="48"/>
    </w:rPr>
  </w:style>
  <w:style w:type="paragraph" w:styleId="864">
    <w:name w:val="Subtitle"/>
    <w:basedOn w:val="1020"/>
    <w:next w:val="1020"/>
    <w:link w:val="865"/>
    <w:uiPriority w:val="11"/>
    <w:qFormat/>
    <w:pPr>
      <w:spacing w:before="200" w:after="200"/>
    </w:pPr>
    <w:rPr>
      <w:sz w:val="24"/>
      <w:szCs w:val="24"/>
    </w:rPr>
  </w:style>
  <w:style w:type="character" w:styleId="865">
    <w:name w:val="Subtitle Char"/>
    <w:link w:val="864"/>
    <w:uiPriority w:val="11"/>
    <w:rPr>
      <w:sz w:val="24"/>
      <w:szCs w:val="24"/>
    </w:rPr>
  </w:style>
  <w:style w:type="paragraph" w:styleId="866">
    <w:name w:val="Quote"/>
    <w:basedOn w:val="1020"/>
    <w:next w:val="1020"/>
    <w:link w:val="867"/>
    <w:uiPriority w:val="29"/>
    <w:qFormat/>
    <w:pPr>
      <w:ind w:left="720" w:right="720"/>
    </w:pPr>
    <w:rPr>
      <w:i/>
    </w:rPr>
  </w:style>
  <w:style w:type="character" w:styleId="867">
    <w:name w:val="Quote Char"/>
    <w:link w:val="866"/>
    <w:uiPriority w:val="29"/>
    <w:rPr>
      <w:i/>
    </w:rPr>
  </w:style>
  <w:style w:type="paragraph" w:styleId="868">
    <w:name w:val="Intense Quote"/>
    <w:basedOn w:val="1020"/>
    <w:next w:val="1020"/>
    <w:link w:val="86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69">
    <w:name w:val="Intense Quote Char"/>
    <w:link w:val="868"/>
    <w:uiPriority w:val="30"/>
    <w:rPr>
      <w:i/>
    </w:rPr>
  </w:style>
  <w:style w:type="paragraph" w:styleId="870">
    <w:name w:val="Header"/>
    <w:basedOn w:val="1020"/>
    <w:link w:val="871"/>
    <w:uiPriority w:val="99"/>
    <w:unhideWhenUsed/>
    <w:pPr>
      <w:spacing w:after="0" w:line="240" w:lineRule="auto"/>
      <w:tabs>
        <w:tab w:val="center" w:pos="7143" w:leader="none"/>
        <w:tab w:val="right" w:pos="14287" w:leader="none"/>
      </w:tabs>
    </w:pPr>
  </w:style>
  <w:style w:type="character" w:styleId="871">
    <w:name w:val="Header Char"/>
    <w:link w:val="870"/>
    <w:uiPriority w:val="99"/>
  </w:style>
  <w:style w:type="paragraph" w:styleId="872">
    <w:name w:val="Footer"/>
    <w:basedOn w:val="1020"/>
    <w:link w:val="875"/>
    <w:uiPriority w:val="99"/>
    <w:unhideWhenUsed/>
    <w:pPr>
      <w:spacing w:after="0" w:line="240" w:lineRule="auto"/>
      <w:tabs>
        <w:tab w:val="center" w:pos="7143" w:leader="none"/>
        <w:tab w:val="right" w:pos="14287" w:leader="none"/>
      </w:tabs>
    </w:pPr>
  </w:style>
  <w:style w:type="character" w:styleId="873">
    <w:name w:val="Footer Char"/>
    <w:link w:val="872"/>
    <w:uiPriority w:val="99"/>
  </w:style>
  <w:style w:type="paragraph" w:styleId="874">
    <w:name w:val="Caption"/>
    <w:basedOn w:val="1020"/>
    <w:next w:val="1020"/>
    <w:link w:val="875"/>
    <w:uiPriority w:val="35"/>
    <w:semiHidden/>
    <w:unhideWhenUsed/>
    <w:qFormat/>
    <w:pPr>
      <w:spacing w:line="276" w:lineRule="auto"/>
    </w:pPr>
    <w:rPr>
      <w:b/>
      <w:bCs/>
      <w:color w:val="4f81bd" w:themeColor="accent1"/>
      <w:sz w:val="18"/>
      <w:szCs w:val="18"/>
    </w:rPr>
  </w:style>
  <w:style w:type="character" w:styleId="875">
    <w:name w:val="Caption Char"/>
    <w:basedOn w:val="874"/>
    <w:link w:val="872"/>
    <w:uiPriority w:val="99"/>
  </w:style>
  <w:style w:type="table" w:styleId="87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7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7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7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8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8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8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8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8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8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8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8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8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8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9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9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9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9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9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9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9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9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0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0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0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0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0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1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1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1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1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1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1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1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1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1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2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2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2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2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2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2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2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2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2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3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3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3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3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3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3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3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3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3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3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4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4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4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4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4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4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4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4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4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4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5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5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5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5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5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5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5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5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5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5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6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6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6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7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7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7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7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7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7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7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7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7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7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8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8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8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8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8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8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8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8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8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8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9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9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9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9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9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9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9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9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9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9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0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0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02">
    <w:name w:val="Hyperlink"/>
    <w:uiPriority w:val="99"/>
    <w:unhideWhenUsed/>
    <w:rPr>
      <w:color w:val="0000ff" w:themeColor="hyperlink"/>
      <w:u w:val="single"/>
    </w:rPr>
  </w:style>
  <w:style w:type="paragraph" w:styleId="1003">
    <w:name w:val="footnote text"/>
    <w:basedOn w:val="1020"/>
    <w:link w:val="1004"/>
    <w:uiPriority w:val="99"/>
    <w:semiHidden/>
    <w:unhideWhenUsed/>
    <w:pPr>
      <w:spacing w:after="40" w:line="240" w:lineRule="auto"/>
    </w:pPr>
    <w:rPr>
      <w:sz w:val="18"/>
    </w:rPr>
  </w:style>
  <w:style w:type="character" w:styleId="1004">
    <w:name w:val="Footnote Text Char"/>
    <w:link w:val="1003"/>
    <w:uiPriority w:val="99"/>
    <w:rPr>
      <w:sz w:val="18"/>
    </w:rPr>
  </w:style>
  <w:style w:type="character" w:styleId="1005">
    <w:name w:val="footnote reference"/>
    <w:uiPriority w:val="99"/>
    <w:unhideWhenUsed/>
    <w:rPr>
      <w:vertAlign w:val="superscript"/>
    </w:rPr>
  </w:style>
  <w:style w:type="paragraph" w:styleId="1006">
    <w:name w:val="endnote text"/>
    <w:basedOn w:val="1020"/>
    <w:link w:val="1007"/>
    <w:uiPriority w:val="99"/>
    <w:semiHidden/>
    <w:unhideWhenUsed/>
    <w:pPr>
      <w:spacing w:after="0" w:line="240" w:lineRule="auto"/>
    </w:pPr>
    <w:rPr>
      <w:sz w:val="20"/>
    </w:rPr>
  </w:style>
  <w:style w:type="character" w:styleId="1007">
    <w:name w:val="Endnote Text Char"/>
    <w:link w:val="1006"/>
    <w:uiPriority w:val="99"/>
    <w:rPr>
      <w:sz w:val="20"/>
    </w:rPr>
  </w:style>
  <w:style w:type="character" w:styleId="1008">
    <w:name w:val="endnote reference"/>
    <w:uiPriority w:val="99"/>
    <w:semiHidden/>
    <w:unhideWhenUsed/>
    <w:rPr>
      <w:vertAlign w:val="superscript"/>
    </w:rPr>
  </w:style>
  <w:style w:type="paragraph" w:styleId="1009">
    <w:name w:val="toc 1"/>
    <w:basedOn w:val="1020"/>
    <w:next w:val="1020"/>
    <w:uiPriority w:val="39"/>
    <w:unhideWhenUsed/>
    <w:pPr>
      <w:ind w:left="0" w:right="0" w:firstLine="0"/>
      <w:spacing w:after="57"/>
    </w:pPr>
  </w:style>
  <w:style w:type="paragraph" w:styleId="1010">
    <w:name w:val="toc 2"/>
    <w:basedOn w:val="1020"/>
    <w:next w:val="1020"/>
    <w:uiPriority w:val="39"/>
    <w:unhideWhenUsed/>
    <w:pPr>
      <w:ind w:left="283" w:right="0" w:firstLine="0"/>
      <w:spacing w:after="57"/>
    </w:pPr>
  </w:style>
  <w:style w:type="paragraph" w:styleId="1011">
    <w:name w:val="toc 3"/>
    <w:basedOn w:val="1020"/>
    <w:next w:val="1020"/>
    <w:uiPriority w:val="39"/>
    <w:unhideWhenUsed/>
    <w:pPr>
      <w:ind w:left="567" w:right="0" w:firstLine="0"/>
      <w:spacing w:after="57"/>
    </w:pPr>
  </w:style>
  <w:style w:type="paragraph" w:styleId="1012">
    <w:name w:val="toc 4"/>
    <w:basedOn w:val="1020"/>
    <w:next w:val="1020"/>
    <w:uiPriority w:val="39"/>
    <w:unhideWhenUsed/>
    <w:pPr>
      <w:ind w:left="850" w:right="0" w:firstLine="0"/>
      <w:spacing w:after="57"/>
    </w:pPr>
  </w:style>
  <w:style w:type="paragraph" w:styleId="1013">
    <w:name w:val="toc 5"/>
    <w:basedOn w:val="1020"/>
    <w:next w:val="1020"/>
    <w:uiPriority w:val="39"/>
    <w:unhideWhenUsed/>
    <w:pPr>
      <w:ind w:left="1134" w:right="0" w:firstLine="0"/>
      <w:spacing w:after="57"/>
    </w:pPr>
  </w:style>
  <w:style w:type="paragraph" w:styleId="1014">
    <w:name w:val="toc 6"/>
    <w:basedOn w:val="1020"/>
    <w:next w:val="1020"/>
    <w:uiPriority w:val="39"/>
    <w:unhideWhenUsed/>
    <w:pPr>
      <w:ind w:left="1417" w:right="0" w:firstLine="0"/>
      <w:spacing w:after="57"/>
    </w:pPr>
  </w:style>
  <w:style w:type="paragraph" w:styleId="1015">
    <w:name w:val="toc 7"/>
    <w:basedOn w:val="1020"/>
    <w:next w:val="1020"/>
    <w:uiPriority w:val="39"/>
    <w:unhideWhenUsed/>
    <w:pPr>
      <w:ind w:left="1701" w:right="0" w:firstLine="0"/>
      <w:spacing w:after="57"/>
    </w:pPr>
  </w:style>
  <w:style w:type="paragraph" w:styleId="1016">
    <w:name w:val="toc 8"/>
    <w:basedOn w:val="1020"/>
    <w:next w:val="1020"/>
    <w:uiPriority w:val="39"/>
    <w:unhideWhenUsed/>
    <w:pPr>
      <w:ind w:left="1984" w:right="0" w:firstLine="0"/>
      <w:spacing w:after="57"/>
    </w:pPr>
  </w:style>
  <w:style w:type="paragraph" w:styleId="1017">
    <w:name w:val="toc 9"/>
    <w:basedOn w:val="1020"/>
    <w:next w:val="1020"/>
    <w:uiPriority w:val="39"/>
    <w:unhideWhenUsed/>
    <w:pPr>
      <w:ind w:left="2268" w:right="0" w:firstLine="0"/>
      <w:spacing w:after="57"/>
    </w:pPr>
  </w:style>
  <w:style w:type="paragraph" w:styleId="1018">
    <w:name w:val="TOC Heading"/>
    <w:uiPriority w:val="39"/>
    <w:unhideWhenUsed/>
  </w:style>
  <w:style w:type="paragraph" w:styleId="1019">
    <w:name w:val="table of figures"/>
    <w:basedOn w:val="1020"/>
    <w:next w:val="1020"/>
    <w:uiPriority w:val="99"/>
    <w:unhideWhenUsed/>
    <w:pPr>
      <w:spacing w:after="0" w:afterAutospacing="0"/>
    </w:pPr>
  </w:style>
  <w:style w:type="paragraph" w:styleId="1020" w:default="1">
    <w:name w:val="Normal"/>
    <w:next w:val="1020"/>
    <w:link w:val="1020"/>
    <w:qFormat/>
    <w:rPr>
      <w:rFonts w:ascii="TimesET" w:hAnsi="TimesET" w:cs="TimesET"/>
      <w:sz w:val="22"/>
      <w:szCs w:val="22"/>
      <w:lang w:val="ru-RU" w:eastAsia="en-US" w:bidi="ar-SA"/>
    </w:rPr>
  </w:style>
  <w:style w:type="paragraph" w:styleId="1021">
    <w:name w:val="Заголовок 1"/>
    <w:basedOn w:val="1020"/>
    <w:next w:val="1020"/>
    <w:link w:val="1020"/>
    <w:qFormat/>
    <w:pPr>
      <w:ind w:left="432" w:hanging="432"/>
      <w:jc w:val="center"/>
      <w:keepNext/>
      <w:spacing w:before="240" w:after="60"/>
      <w:tabs>
        <w:tab w:val="num" w:pos="432" w:leader="none"/>
      </w:tabs>
      <w:outlineLvl w:val="0"/>
    </w:pPr>
    <w:rPr>
      <w:rFonts w:ascii="Arial" w:hAnsi="Arial" w:cs="Arial"/>
      <w:b/>
      <w:bCs/>
      <w:sz w:val="24"/>
      <w:szCs w:val="24"/>
    </w:rPr>
  </w:style>
  <w:style w:type="paragraph" w:styleId="1022">
    <w:name w:val="Заголовок 2"/>
    <w:basedOn w:val="1020"/>
    <w:next w:val="1020"/>
    <w:link w:val="1020"/>
    <w:qFormat/>
    <w:pPr>
      <w:ind w:left="340" w:hanging="340"/>
      <w:keepNext/>
      <w:spacing w:before="240" w:after="60"/>
      <w:tabs>
        <w:tab w:val="num" w:pos="720" w:leader="none"/>
      </w:tabs>
      <w:outlineLvl w:val="1"/>
    </w:pPr>
    <w:rPr>
      <w:rFonts w:ascii="Times New Roman" w:hAnsi="Times New Roman" w:cs="Times New Roman"/>
      <w:b/>
      <w:bCs/>
      <w:sz w:val="24"/>
      <w:szCs w:val="24"/>
    </w:rPr>
  </w:style>
  <w:style w:type="paragraph" w:styleId="1023">
    <w:name w:val="Заголовок 3"/>
    <w:basedOn w:val="1020"/>
    <w:next w:val="1020"/>
    <w:link w:val="1020"/>
    <w:qFormat/>
    <w:pPr>
      <w:jc w:val="both"/>
      <w:keepNext/>
      <w:tabs>
        <w:tab w:val="num" w:pos="720" w:leader="none"/>
      </w:tabs>
      <w:outlineLvl w:val="2"/>
    </w:pPr>
    <w:rPr>
      <w:rFonts w:ascii="Times New Roman" w:hAnsi="Times New Roman" w:cs="Times New Roman"/>
      <w:sz w:val="24"/>
      <w:szCs w:val="24"/>
    </w:rPr>
  </w:style>
  <w:style w:type="paragraph" w:styleId="1024">
    <w:name w:val="Заголовок 4"/>
    <w:basedOn w:val="1020"/>
    <w:next w:val="1020"/>
    <w:link w:val="1020"/>
    <w:qFormat/>
    <w:pPr>
      <w:ind w:left="864" w:hanging="864"/>
      <w:jc w:val="both"/>
      <w:keepNext/>
      <w:tabs>
        <w:tab w:val="num" w:pos="864" w:leader="none"/>
      </w:tabs>
      <w:outlineLvl w:val="3"/>
    </w:pPr>
    <w:rPr>
      <w:rFonts w:ascii="Times New Roman" w:hAnsi="Times New Roman" w:cs="Times New Roman"/>
      <w:sz w:val="24"/>
      <w:szCs w:val="24"/>
    </w:rPr>
  </w:style>
  <w:style w:type="paragraph" w:styleId="1025">
    <w:name w:val="Заголовок 5"/>
    <w:basedOn w:val="1020"/>
    <w:next w:val="1020"/>
    <w:link w:val="1020"/>
    <w:qFormat/>
    <w:pPr>
      <w:ind w:left="1008" w:hanging="1008"/>
      <w:spacing w:before="240" w:after="60"/>
      <w:tabs>
        <w:tab w:val="num" w:pos="1008" w:leader="none"/>
      </w:tabs>
      <w:outlineLvl w:val="4"/>
    </w:pPr>
  </w:style>
  <w:style w:type="paragraph" w:styleId="1026">
    <w:name w:val="Заголовок 6"/>
    <w:basedOn w:val="1020"/>
    <w:next w:val="1020"/>
    <w:link w:val="1020"/>
    <w:qFormat/>
    <w:pPr>
      <w:ind w:left="1152" w:hanging="1152"/>
      <w:spacing w:before="240" w:after="60"/>
      <w:tabs>
        <w:tab w:val="num" w:pos="1152" w:leader="none"/>
      </w:tabs>
      <w:outlineLvl w:val="5"/>
    </w:pPr>
    <w:rPr>
      <w:rFonts w:ascii="Times New Roman" w:hAnsi="Times New Roman" w:cs="Times New Roman"/>
      <w:i/>
      <w:iCs/>
    </w:rPr>
  </w:style>
  <w:style w:type="paragraph" w:styleId="1027">
    <w:name w:val="Заголовок 7"/>
    <w:basedOn w:val="1020"/>
    <w:next w:val="1020"/>
    <w:link w:val="1020"/>
    <w:qFormat/>
    <w:pPr>
      <w:ind w:left="1296" w:hanging="1296"/>
      <w:spacing w:before="240" w:after="60"/>
      <w:tabs>
        <w:tab w:val="num" w:pos="1296" w:leader="none"/>
      </w:tabs>
      <w:outlineLvl w:val="6"/>
    </w:pPr>
    <w:rPr>
      <w:rFonts w:ascii="Arial" w:hAnsi="Arial" w:cs="Arial"/>
      <w:sz w:val="20"/>
      <w:szCs w:val="20"/>
    </w:rPr>
  </w:style>
  <w:style w:type="paragraph" w:styleId="1028">
    <w:name w:val="Заголовок 8"/>
    <w:basedOn w:val="1020"/>
    <w:next w:val="1020"/>
    <w:link w:val="1020"/>
    <w:qFormat/>
    <w:pPr>
      <w:ind w:left="1440" w:hanging="1440"/>
      <w:spacing w:before="240" w:after="60"/>
      <w:tabs>
        <w:tab w:val="num" w:pos="1440" w:leader="none"/>
      </w:tabs>
      <w:outlineLvl w:val="7"/>
    </w:pPr>
    <w:rPr>
      <w:rFonts w:ascii="Arial" w:hAnsi="Arial" w:cs="Arial"/>
      <w:i/>
      <w:iCs/>
      <w:sz w:val="20"/>
      <w:szCs w:val="20"/>
    </w:rPr>
  </w:style>
  <w:style w:type="paragraph" w:styleId="1029">
    <w:name w:val="Заголовок 9"/>
    <w:basedOn w:val="1020"/>
    <w:next w:val="1020"/>
    <w:link w:val="1020"/>
    <w:qFormat/>
    <w:pPr>
      <w:ind w:left="1584" w:hanging="1584"/>
      <w:spacing w:before="240" w:after="60"/>
      <w:tabs>
        <w:tab w:val="num" w:pos="1584" w:leader="none"/>
      </w:tabs>
      <w:outlineLvl w:val="8"/>
    </w:pPr>
    <w:rPr>
      <w:rFonts w:ascii="Arial" w:hAnsi="Arial" w:cs="Arial"/>
      <w:b/>
      <w:bCs/>
      <w:i/>
      <w:iCs/>
      <w:sz w:val="18"/>
      <w:szCs w:val="18"/>
    </w:rPr>
  </w:style>
  <w:style w:type="character" w:styleId="1030">
    <w:name w:val="Основной шрифт абзаца"/>
    <w:next w:val="1030"/>
    <w:link w:val="1020"/>
    <w:uiPriority w:val="1"/>
    <w:unhideWhenUsed/>
  </w:style>
  <w:style w:type="table" w:styleId="1031">
    <w:name w:val="Обычная таблица"/>
    <w:next w:val="1031"/>
    <w:link w:val="1020"/>
    <w:uiPriority w:val="99"/>
    <w:semiHidden/>
    <w:unhideWhenUsed/>
    <w:tblPr/>
  </w:style>
  <w:style w:type="numbering" w:styleId="1032">
    <w:name w:val="Нет списка"/>
    <w:next w:val="1032"/>
    <w:link w:val="1020"/>
    <w:uiPriority w:val="99"/>
    <w:semiHidden/>
    <w:unhideWhenUsed/>
  </w:style>
  <w:style w:type="paragraph" w:styleId="1033">
    <w:name w:val="Subhead"/>
    <w:basedOn w:val="1020"/>
    <w:next w:val="1033"/>
    <w:link w:val="1020"/>
    <w:rPr>
      <w:rFonts w:ascii="Times New Roman (WT)" w:hAnsi="Times New Roman (WT)" w:cs="Times New Roman (WT)"/>
      <w:sz w:val="20"/>
      <w:szCs w:val="20"/>
    </w:rPr>
  </w:style>
  <w:style w:type="paragraph" w:styleId="1034">
    <w:name w:val="Bullet 1"/>
    <w:basedOn w:val="1020"/>
    <w:next w:val="1034"/>
    <w:link w:val="1020"/>
    <w:rPr>
      <w:rFonts w:ascii="Times New Roman (WT)" w:hAnsi="Times New Roman (WT)" w:cs="Times New Roman (WT)"/>
      <w:sz w:val="20"/>
      <w:szCs w:val="20"/>
    </w:rPr>
  </w:style>
  <w:style w:type="paragraph" w:styleId="1035">
    <w:name w:val="Bullet"/>
    <w:basedOn w:val="1020"/>
    <w:next w:val="1035"/>
    <w:link w:val="1020"/>
    <w:rPr>
      <w:rFonts w:ascii="Times New Roman (WT)" w:hAnsi="Times New Roman (WT)" w:cs="Times New Roman (WT)"/>
      <w:sz w:val="20"/>
      <w:szCs w:val="20"/>
    </w:rPr>
  </w:style>
  <w:style w:type="paragraph" w:styleId="1036">
    <w:name w:val="Верхний колонтитул"/>
    <w:basedOn w:val="1020"/>
    <w:next w:val="1036"/>
    <w:link w:val="1067"/>
    <w:uiPriority w:val="99"/>
    <w:pPr>
      <w:tabs>
        <w:tab w:val="center" w:pos="4153" w:leader="none"/>
        <w:tab w:val="right" w:pos="8306" w:leader="none"/>
      </w:tabs>
    </w:pPr>
    <w:rPr>
      <w:rFonts w:cs="Times New Roman"/>
      <w:lang w:val="en-US"/>
    </w:rPr>
  </w:style>
  <w:style w:type="paragraph" w:styleId="1037">
    <w:name w:val="Нижний колонтитул"/>
    <w:basedOn w:val="1020"/>
    <w:next w:val="1037"/>
    <w:link w:val="1020"/>
    <w:pPr>
      <w:tabs>
        <w:tab w:val="center" w:pos="4153" w:leader="none"/>
        <w:tab w:val="right" w:pos="8306" w:leader="none"/>
      </w:tabs>
    </w:pPr>
  </w:style>
  <w:style w:type="paragraph" w:styleId="1038">
    <w:name w:val="Схема документа"/>
    <w:basedOn w:val="1020"/>
    <w:next w:val="1038"/>
    <w:link w:val="1020"/>
    <w:pPr>
      <w:shd w:val="clear" w:color="auto" w:fill="000080"/>
    </w:pPr>
    <w:rPr>
      <w:rFonts w:ascii="Tahoma" w:hAnsi="Tahoma" w:cs="Tahoma"/>
    </w:rPr>
  </w:style>
  <w:style w:type="paragraph" w:styleId="1039">
    <w:name w:val="Нормальный"/>
    <w:next w:val="1039"/>
    <w:link w:val="1020"/>
    <w:rPr>
      <w:rFonts w:ascii="Kudriashov" w:hAnsi="Kudriashov" w:cs="Kudriashov"/>
      <w:sz w:val="22"/>
      <w:szCs w:val="22"/>
      <w:lang w:val="ru-RU" w:eastAsia="en-US" w:bidi="ar-SA"/>
    </w:rPr>
  </w:style>
  <w:style w:type="paragraph" w:styleId="1040">
    <w:name w:val="Bullet-1"/>
    <w:basedOn w:val="1020"/>
    <w:next w:val="1040"/>
    <w:link w:val="1020"/>
    <w:pPr>
      <w:ind w:left="738" w:hanging="284"/>
      <w:jc w:val="both"/>
      <w:spacing w:after="80"/>
      <w:tabs>
        <w:tab w:val="center" w:pos="720" w:leader="none"/>
        <w:tab w:val="left" w:pos="1134" w:leader="none"/>
        <w:tab w:val="left" w:pos="3600" w:leader="none"/>
      </w:tabs>
    </w:pPr>
    <w:rPr>
      <w:rFonts w:ascii="Times New Roman" w:hAnsi="Times New Roman" w:cs="Times New Roman"/>
      <w:sz w:val="24"/>
      <w:szCs w:val="24"/>
    </w:rPr>
  </w:style>
  <w:style w:type="paragraph" w:styleId="1041">
    <w:name w:val="Основной текст 2"/>
    <w:basedOn w:val="1020"/>
    <w:next w:val="1041"/>
    <w:link w:val="1073"/>
    <w:pPr>
      <w:ind w:firstLine="360"/>
      <w:jc w:val="both"/>
    </w:pPr>
    <w:rPr>
      <w:rFonts w:ascii="Times New Roman" w:hAnsi="Times New Roman" w:cs="Times New Roman"/>
      <w:sz w:val="24"/>
      <w:szCs w:val="24"/>
    </w:rPr>
  </w:style>
  <w:style w:type="paragraph" w:styleId="1042">
    <w:name w:val="Основной текст с отступом 2"/>
    <w:basedOn w:val="1020"/>
    <w:next w:val="1042"/>
    <w:link w:val="1020"/>
    <w:pPr>
      <w:ind w:firstLine="708"/>
      <w:jc w:val="both"/>
    </w:pPr>
    <w:rPr>
      <w:rFonts w:ascii="Times New Roman" w:hAnsi="Times New Roman" w:cs="Times New Roman"/>
      <w:sz w:val="24"/>
      <w:szCs w:val="24"/>
    </w:rPr>
  </w:style>
  <w:style w:type="paragraph" w:styleId="1043">
    <w:name w:val="Основной текст с отступом 3"/>
    <w:basedOn w:val="1020"/>
    <w:next w:val="1043"/>
    <w:link w:val="1020"/>
    <w:pPr>
      <w:ind w:firstLine="567"/>
      <w:jc w:val="both"/>
      <w:spacing w:line="264" w:lineRule="auto"/>
    </w:pPr>
    <w:rPr>
      <w:rFonts w:ascii="Times New Roman" w:hAnsi="Times New Roman" w:cs="Times New Roman"/>
      <w:sz w:val="24"/>
      <w:szCs w:val="24"/>
    </w:rPr>
  </w:style>
  <w:style w:type="paragraph" w:styleId="1044">
    <w:name w:val="s_text"/>
    <w:basedOn w:val="1020"/>
    <w:next w:val="1044"/>
    <w:link w:val="1020"/>
    <w:pPr>
      <w:ind w:left="738" w:hanging="170"/>
      <w:spacing w:after="120"/>
    </w:pPr>
    <w:rPr>
      <w:rFonts w:ascii="Arial" w:hAnsi="Arial" w:cs="Arial"/>
    </w:rPr>
  </w:style>
  <w:style w:type="paragraph" w:styleId="1045">
    <w:name w:val="text"/>
    <w:basedOn w:val="1020"/>
    <w:next w:val="1045"/>
    <w:link w:val="1020"/>
    <w:pPr>
      <w:ind w:left="567" w:hanging="283"/>
      <w:spacing w:after="120"/>
    </w:pPr>
    <w:rPr>
      <w:rFonts w:ascii="Arial" w:hAnsi="Arial" w:cs="Arial"/>
      <w:lang w:val="en-GB"/>
    </w:rPr>
  </w:style>
  <w:style w:type="paragraph" w:styleId="1046">
    <w:name w:val="Otstup"/>
    <w:basedOn w:val="1020"/>
    <w:next w:val="1046"/>
    <w:link w:val="1020"/>
    <w:pPr>
      <w:ind w:left="1440" w:hanging="158"/>
      <w:jc w:val="both"/>
      <w:spacing w:before="80" w:after="80"/>
    </w:pPr>
    <w:rPr>
      <w:rFonts w:ascii="Times New Roman" w:hAnsi="Times New Roman" w:cs="Times New Roman"/>
      <w:sz w:val="18"/>
      <w:szCs w:val="18"/>
      <w:lang w:val="en-US"/>
    </w:rPr>
  </w:style>
  <w:style w:type="paragraph" w:styleId="1047">
    <w:name w:val="Основной текст"/>
    <w:basedOn w:val="1020"/>
    <w:next w:val="1047"/>
    <w:link w:val="1020"/>
    <w:pPr>
      <w:ind w:firstLine="567"/>
      <w:jc w:val="both"/>
      <w:spacing w:before="120" w:after="120"/>
      <w:tabs>
        <w:tab w:val="left" w:pos="3600" w:leader="none"/>
      </w:tabs>
    </w:pPr>
    <w:rPr>
      <w:rFonts w:ascii="Times New Roman" w:hAnsi="Times New Roman" w:cs="Times New Roman"/>
      <w:sz w:val="24"/>
      <w:szCs w:val="24"/>
    </w:rPr>
  </w:style>
  <w:style w:type="character" w:styleId="1048">
    <w:name w:val="Номер страницы"/>
    <w:basedOn w:val="1030"/>
    <w:next w:val="1048"/>
    <w:link w:val="1020"/>
  </w:style>
  <w:style w:type="character" w:styleId="1049">
    <w:name w:val="Знак примечания"/>
    <w:next w:val="1049"/>
    <w:link w:val="1020"/>
    <w:rPr>
      <w:sz w:val="16"/>
      <w:szCs w:val="16"/>
    </w:rPr>
  </w:style>
  <w:style w:type="paragraph" w:styleId="1050">
    <w:name w:val="Текст примечания"/>
    <w:basedOn w:val="1020"/>
    <w:next w:val="1050"/>
    <w:link w:val="1074"/>
    <w:rPr>
      <w:sz w:val="20"/>
      <w:szCs w:val="20"/>
    </w:rPr>
  </w:style>
  <w:style w:type="paragraph" w:styleId="1051">
    <w:name w:val="Основной текст 3"/>
    <w:basedOn w:val="1020"/>
    <w:next w:val="1051"/>
    <w:link w:val="1020"/>
    <w:pPr>
      <w:jc w:val="both"/>
      <w:spacing w:line="264" w:lineRule="auto"/>
    </w:pPr>
    <w:rPr>
      <w:rFonts w:ascii="Times New Roman" w:hAnsi="Times New Roman" w:cs="Times New Roman"/>
      <w:sz w:val="24"/>
      <w:szCs w:val="24"/>
    </w:rPr>
  </w:style>
  <w:style w:type="paragraph" w:styleId="1052">
    <w:name w:val="р2"/>
    <w:basedOn w:val="1022"/>
    <w:next w:val="1052"/>
    <w:link w:val="1020"/>
    <w:pPr>
      <w:ind w:left="0" w:firstLine="0"/>
      <w:spacing w:before="100" w:beforeAutospacing="1" w:after="100" w:afterAutospacing="1"/>
      <w:tabs>
        <w:tab w:val="clear" w:pos="720" w:leader="none"/>
      </w:tabs>
    </w:pPr>
    <w:rPr>
      <w:b w:val="0"/>
      <w:bCs w:val="0"/>
    </w:rPr>
  </w:style>
  <w:style w:type="paragraph" w:styleId="1053">
    <w:name w:val="h2"/>
    <w:basedOn w:val="1052"/>
    <w:next w:val="1053"/>
    <w:link w:val="1020"/>
    <w:pPr>
      <w:jc w:val="both"/>
    </w:pPr>
  </w:style>
  <w:style w:type="paragraph" w:styleId="1054">
    <w:name w:val="h3"/>
    <w:basedOn w:val="1023"/>
    <w:next w:val="1054"/>
    <w:link w:val="1020"/>
    <w:pPr>
      <w:outlineLvl w:val="1"/>
    </w:pPr>
  </w:style>
  <w:style w:type="paragraph" w:styleId="1055">
    <w:name w:val="Маркированный список 2"/>
    <w:basedOn w:val="1020"/>
    <w:next w:val="1055"/>
    <w:link w:val="1020"/>
    <w:pPr>
      <w:jc w:val="both"/>
    </w:pPr>
  </w:style>
  <w:style w:type="paragraph" w:styleId="1056">
    <w:name w:val="Маркированный список 3"/>
    <w:basedOn w:val="1020"/>
    <w:next w:val="1056"/>
    <w:link w:val="1020"/>
    <w:pPr>
      <w:ind w:left="567"/>
    </w:pPr>
  </w:style>
  <w:style w:type="paragraph" w:styleId="1057">
    <w:name w:val="Продолжение списка 2"/>
    <w:basedOn w:val="1020"/>
    <w:next w:val="1057"/>
    <w:link w:val="1020"/>
    <w:pPr>
      <w:ind w:left="566"/>
      <w:spacing w:after="120"/>
    </w:pPr>
  </w:style>
  <w:style w:type="paragraph" w:styleId="1058">
    <w:name w:val="НормАбзац9"/>
    <w:basedOn w:val="1020"/>
    <w:next w:val="1058"/>
    <w:link w:val="1020"/>
    <w:pPr>
      <w:ind w:firstLine="567"/>
      <w:jc w:val="both"/>
      <w:spacing w:after="120"/>
    </w:pPr>
    <w:rPr>
      <w:rFonts w:ascii="Arial" w:hAnsi="Arial" w:cs="Arial"/>
      <w:sz w:val="18"/>
      <w:szCs w:val="18"/>
    </w:rPr>
  </w:style>
  <w:style w:type="paragraph" w:styleId="1059">
    <w:name w:val="Iau?iue"/>
    <w:next w:val="1059"/>
    <w:link w:val="1020"/>
    <w:rPr>
      <w:lang w:val="en-US" w:eastAsia="ru-RU" w:bidi="ar-SA"/>
    </w:rPr>
  </w:style>
  <w:style w:type="paragraph" w:styleId="1060">
    <w:name w:val="Aa?oiee eieiioeooe"/>
    <w:basedOn w:val="1059"/>
    <w:next w:val="1060"/>
    <w:link w:val="1020"/>
    <w:pPr>
      <w:tabs>
        <w:tab w:val="center" w:pos="4536" w:leader="none"/>
        <w:tab w:val="right" w:pos="9072" w:leader="none"/>
      </w:tabs>
    </w:pPr>
    <w:rPr>
      <w:lang w:val="ru-RU"/>
    </w:rPr>
  </w:style>
  <w:style w:type="paragraph" w:styleId="1061">
    <w:name w:val="заголовок 3"/>
    <w:basedOn w:val="1020"/>
    <w:next w:val="1020"/>
    <w:link w:val="1020"/>
    <w:pPr>
      <w:keepNext/>
    </w:pPr>
    <w:rPr>
      <w:rFonts w:ascii="Times New Roman" w:hAnsi="Times New Roman" w:cs="Times New Roman"/>
      <w:b/>
      <w:bCs/>
      <w:sz w:val="24"/>
      <w:szCs w:val="24"/>
      <w:lang w:val="en-US" w:eastAsia="ru-RU"/>
    </w:rPr>
  </w:style>
  <w:style w:type="paragraph" w:styleId="1062">
    <w:name w:val="Текст"/>
    <w:basedOn w:val="1020"/>
    <w:next w:val="1062"/>
    <w:link w:val="1077"/>
    <w:rPr>
      <w:rFonts w:ascii="Courier New" w:hAnsi="Courier New" w:cs="Courier New"/>
      <w:sz w:val="20"/>
      <w:szCs w:val="20"/>
      <w:lang w:eastAsia="ru-RU"/>
    </w:rPr>
  </w:style>
  <w:style w:type="paragraph" w:styleId="1063">
    <w:name w:val="Текст выноски"/>
    <w:basedOn w:val="1020"/>
    <w:next w:val="1063"/>
    <w:link w:val="1020"/>
    <w:semiHidden/>
    <w:rPr>
      <w:rFonts w:ascii="Tahoma" w:hAnsi="Tahoma" w:cs="Tahoma"/>
      <w:sz w:val="16"/>
      <w:szCs w:val="16"/>
    </w:rPr>
  </w:style>
  <w:style w:type="paragraph" w:styleId="1064">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1020"/>
    <w:next w:val="1064"/>
    <w:link w:val="1071"/>
    <w:rPr>
      <w:rFonts w:cs="Times New Roman"/>
      <w:sz w:val="20"/>
      <w:szCs w:val="20"/>
      <w:lang w:val="en-US"/>
    </w:rPr>
  </w:style>
  <w:style w:type="character" w:styleId="1065">
    <w:name w:val="Знак сноски"/>
    <w:next w:val="1065"/>
    <w:link w:val="1020"/>
    <w:uiPriority w:val="99"/>
    <w:rPr>
      <w:vertAlign w:val="superscript"/>
    </w:rPr>
  </w:style>
  <w:style w:type="paragraph" w:styleId="1066">
    <w:name w:val="Тема примечания"/>
    <w:basedOn w:val="1050"/>
    <w:next w:val="1050"/>
    <w:link w:val="1020"/>
    <w:semiHidden/>
    <w:rPr>
      <w:b/>
      <w:bCs/>
    </w:rPr>
  </w:style>
  <w:style w:type="character" w:styleId="1067">
    <w:name w:val="Верхний колонтитул Знак"/>
    <w:next w:val="1067"/>
    <w:link w:val="1036"/>
    <w:uiPriority w:val="99"/>
    <w:rPr>
      <w:rFonts w:ascii="TimesET" w:hAnsi="TimesET" w:cs="TimesET"/>
      <w:sz w:val="22"/>
      <w:szCs w:val="22"/>
      <w:lang w:eastAsia="en-US"/>
    </w:rPr>
  </w:style>
  <w:style w:type="paragraph" w:styleId="1068">
    <w:name w:val="Основной текст с отступом"/>
    <w:basedOn w:val="1020"/>
    <w:next w:val="1068"/>
    <w:link w:val="1069"/>
    <w:pPr>
      <w:ind w:left="283"/>
      <w:spacing w:after="120"/>
    </w:pPr>
    <w:rPr>
      <w:rFonts w:cs="Times New Roman"/>
      <w:lang w:val="en-US"/>
    </w:rPr>
  </w:style>
  <w:style w:type="character" w:styleId="1069">
    <w:name w:val="Основной текст с отступом Знак"/>
    <w:next w:val="1069"/>
    <w:link w:val="1068"/>
    <w:rPr>
      <w:rFonts w:ascii="TimesET" w:hAnsi="TimesET" w:cs="TimesET"/>
      <w:sz w:val="22"/>
      <w:szCs w:val="22"/>
      <w:lang w:eastAsia="en-US"/>
    </w:rPr>
  </w:style>
  <w:style w:type="character" w:styleId="1070">
    <w:name w:val="Гиперссылка"/>
    <w:next w:val="1070"/>
    <w:link w:val="1020"/>
    <w:unhideWhenUsed/>
    <w:rPr>
      <w:color w:val="0000ff"/>
      <w:u w:val="single"/>
    </w:rPr>
  </w:style>
  <w:style w:type="character" w:styleId="1071">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71"/>
    <w:link w:val="1064"/>
    <w:rPr>
      <w:rFonts w:ascii="TimesET" w:hAnsi="TimesET" w:cs="TimesET"/>
      <w:lang w:eastAsia="en-US"/>
    </w:rPr>
  </w:style>
  <w:style w:type="table" w:styleId="1072">
    <w:name w:val="Сетка таблицы"/>
    <w:basedOn w:val="1031"/>
    <w:next w:val="1072"/>
    <w:link w:val="1020"/>
    <w:tblPr/>
  </w:style>
  <w:style w:type="character" w:styleId="1073">
    <w:name w:val="Основной текст 2 Знак"/>
    <w:next w:val="1073"/>
    <w:link w:val="1041"/>
    <w:rPr>
      <w:sz w:val="24"/>
      <w:szCs w:val="24"/>
      <w:lang w:eastAsia="en-US"/>
    </w:rPr>
  </w:style>
  <w:style w:type="character" w:styleId="1074">
    <w:name w:val="Текст примечания Знак"/>
    <w:next w:val="1074"/>
    <w:link w:val="1050"/>
    <w:rPr>
      <w:rFonts w:ascii="TimesET" w:hAnsi="TimesET" w:cs="TimesET"/>
      <w:lang w:eastAsia="en-US"/>
    </w:rPr>
  </w:style>
  <w:style w:type="paragraph" w:styleId="1075">
    <w:name w:val="Абзац списка"/>
    <w:basedOn w:val="1020"/>
    <w:next w:val="1075"/>
    <w:link w:val="1020"/>
    <w:uiPriority w:val="34"/>
    <w:qFormat/>
    <w:pPr>
      <w:contextualSpacing/>
      <w:ind w:left="720"/>
    </w:pPr>
  </w:style>
  <w:style w:type="paragraph" w:styleId="1076">
    <w:name w:val="Рецензия"/>
    <w:next w:val="1076"/>
    <w:link w:val="1020"/>
    <w:hidden/>
    <w:uiPriority w:val="99"/>
    <w:semiHidden/>
    <w:rPr>
      <w:rFonts w:ascii="TimesET" w:hAnsi="TimesET" w:cs="TimesET"/>
      <w:sz w:val="22"/>
      <w:szCs w:val="22"/>
      <w:lang w:val="ru-RU" w:eastAsia="en-US" w:bidi="ar-SA"/>
    </w:rPr>
  </w:style>
  <w:style w:type="character" w:styleId="1077">
    <w:name w:val="Текст Знак"/>
    <w:next w:val="1077"/>
    <w:link w:val="1062"/>
    <w:rPr>
      <w:rFonts w:ascii="Courier New" w:hAnsi="Courier New" w:cs="Courier New"/>
    </w:rPr>
  </w:style>
  <w:style w:type="character" w:styleId="1078" w:default="1">
    <w:name w:val="Default Paragraph Font"/>
    <w:uiPriority w:val="1"/>
    <w:semiHidden/>
    <w:unhideWhenUsed/>
  </w:style>
  <w:style w:type="numbering" w:styleId="1079" w:default="1">
    <w:name w:val="No List"/>
    <w:uiPriority w:val="99"/>
    <w:semiHidden/>
    <w:unhideWhenUsed/>
  </w:style>
  <w:style w:type="table" w:styleId="1080" w:default="1">
    <w:name w:val="Normal Table"/>
    <w:uiPriority w:val="99"/>
    <w:semiHidden/>
    <w:unhideWhenUsed/>
    <w:tblPr/>
  </w:style>
  <w:style w:type="paragraph" w:styleId="1081" w:customStyle="1">
    <w:name w:val="Plain Text"/>
    <w:basedOn w:val="858"/>
    <w:pPr>
      <w:contextualSpacing w:val="0"/>
      <w:ind w:left="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ourier New" w:hAnsi="Courier New" w:eastAsia="Times New Roman" w:cs="Courier New"/>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Moscow Bank</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регламент системы клиент-банк</dc:subject>
  <dc:creator>Sergo</dc:creator>
  <cp:lastModifiedBy>kovtun-ev</cp:lastModifiedBy>
  <cp:revision>16</cp:revision>
  <dcterms:created xsi:type="dcterms:W3CDTF">2024-10-24T13:13:00Z</dcterms:created>
  <dcterms:modified xsi:type="dcterms:W3CDTF">2026-01-14T08:52:11Z</dcterms:modified>
  <cp:version>1048576</cp:version>
</cp:coreProperties>
</file>